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9" w:type="pct"/>
        <w:tblInd w:w="-885" w:type="dxa"/>
        <w:tblLook w:val="04A0"/>
      </w:tblPr>
      <w:tblGrid>
        <w:gridCol w:w="5341"/>
        <w:gridCol w:w="251"/>
        <w:gridCol w:w="5820"/>
      </w:tblGrid>
      <w:tr w:rsidR="00A21BA8" w:rsidRPr="00C42394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418"/>
            </w:tblGrid>
            <w:tr w:rsidR="00035341" w:rsidRPr="0052681C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DF6243" w:rsidP="00DF624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52681C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163" w:rsidRPr="00990163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:rsidR="008F1061" w:rsidRPr="007B1BE7" w:rsidRDefault="008F1061" w:rsidP="008F106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:rsidR="008F1061" w:rsidRDefault="008F1061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Первый заместитель директора-</w:t>
            </w:r>
          </w:p>
          <w:p w:rsidR="008F1061" w:rsidRDefault="008F1061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главный инженер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филиала </w:t>
            </w:r>
          </w:p>
          <w:p w:rsidR="008F1061" w:rsidRDefault="008F1061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ПАО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Центр» - «Воронежэнерго»</w:t>
            </w:r>
          </w:p>
          <w:p w:rsidR="00094225" w:rsidRDefault="00094225" w:rsidP="008F1061">
            <w:pPr>
              <w:spacing w:after="0"/>
              <w:jc w:val="right"/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</w:pPr>
          </w:p>
          <w:p w:rsidR="008F1061" w:rsidRPr="00963F67" w:rsidRDefault="00094225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  <w:t xml:space="preserve">                              </w:t>
            </w:r>
            <w:r w:rsidR="008F1061">
              <w:rPr>
                <w:rFonts w:ascii="Times New Roman" w:hAnsi="Times New Roman"/>
                <w:sz w:val="26"/>
                <w:szCs w:val="26"/>
              </w:rPr>
              <w:t>Бурков А. А.</w:t>
            </w:r>
          </w:p>
          <w:p w:rsidR="008F1061" w:rsidRDefault="008F1061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F1061" w:rsidRPr="004E4350" w:rsidRDefault="008F1061" w:rsidP="008F1061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E4350">
              <w:rPr>
                <w:rFonts w:ascii="Times New Roman" w:hAnsi="Times New Roman"/>
                <w:sz w:val="26"/>
                <w:szCs w:val="26"/>
                <w:u w:val="single"/>
              </w:rPr>
              <w:t>« 23 »  мая  2022 г.</w:t>
            </w:r>
          </w:p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</w:tr>
    </w:tbl>
    <w:p w:rsidR="006512F2" w:rsidRDefault="0073562A" w:rsidP="006512F2">
      <w:pPr>
        <w:pStyle w:val="2"/>
        <w:numPr>
          <w:ilvl w:val="0"/>
          <w:numId w:val="0"/>
          <w:ins w:id="0" w:author="Unknown"/>
        </w:numPr>
        <w:spacing w:after="120"/>
        <w:jc w:val="center"/>
        <w:rPr>
          <w:rFonts w:ascii="Times New Roman" w:hAnsi="Times New Roman"/>
          <w:color w:val="auto"/>
        </w:rPr>
      </w:pPr>
      <w:r w:rsidRPr="00FF1465">
        <w:rPr>
          <w:rFonts w:ascii="Times New Roman" w:hAnsi="Times New Roman"/>
          <w:color w:val="auto"/>
        </w:rPr>
        <w:t>ТЕХНИЧЕСКОЕ ЗАДАНИЕ</w:t>
      </w:r>
    </w:p>
    <w:p w:rsidR="00035341" w:rsidRPr="006512F2" w:rsidRDefault="00035341" w:rsidP="006512F2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color w:val="auto"/>
        </w:rPr>
      </w:pPr>
      <w:r w:rsidRPr="006512F2">
        <w:rPr>
          <w:color w:val="auto"/>
        </w:rPr>
        <w:t xml:space="preserve">на поставку </w:t>
      </w:r>
      <w:r w:rsidR="00DF6243" w:rsidRPr="006512F2">
        <w:rPr>
          <w:color w:val="auto"/>
        </w:rPr>
        <w:t>стро</w:t>
      </w:r>
      <w:r w:rsidR="0034438B">
        <w:rPr>
          <w:color w:val="auto"/>
        </w:rPr>
        <w:t xml:space="preserve">ительных </w:t>
      </w:r>
      <w:r w:rsidR="00DF6243" w:rsidRPr="006512F2">
        <w:rPr>
          <w:color w:val="auto"/>
        </w:rPr>
        <w:t>материалов</w:t>
      </w:r>
    </w:p>
    <w:p w:rsidR="00035341" w:rsidRPr="00FF1465" w:rsidRDefault="00035341" w:rsidP="00035341">
      <w:pPr>
        <w:pStyle w:val="1"/>
        <w:numPr>
          <w:ilvl w:val="0"/>
          <w:numId w:val="0"/>
        </w:numPr>
        <w:ind w:left="432" w:hanging="432"/>
        <w:rPr>
          <w:sz w:val="26"/>
          <w:szCs w:val="26"/>
        </w:rPr>
      </w:pPr>
      <w:r w:rsidRPr="00FF1465">
        <w:rPr>
          <w:sz w:val="26"/>
          <w:szCs w:val="26"/>
        </w:rPr>
        <w:t xml:space="preserve">Лот № </w:t>
      </w:r>
      <w:r w:rsidR="00DF6243" w:rsidRPr="00FF1465">
        <w:rPr>
          <w:sz w:val="26"/>
          <w:szCs w:val="26"/>
          <w:u w:val="single"/>
        </w:rPr>
        <w:t>401</w:t>
      </w:r>
      <w:r w:rsidR="00DF6243" w:rsidRPr="00FF1465">
        <w:rPr>
          <w:sz w:val="26"/>
          <w:szCs w:val="26"/>
          <w:u w:val="single"/>
          <w:lang w:val="en-US"/>
        </w:rPr>
        <w:t>L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Общая часть.</w:t>
      </w:r>
    </w:p>
    <w:p w:rsidR="00B409C7" w:rsidRDefault="00B409C7" w:rsidP="00B409C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845B9">
        <w:rPr>
          <w:rFonts w:ascii="Times New Roman" w:hAnsi="Times New Roman"/>
          <w:sz w:val="24"/>
          <w:szCs w:val="24"/>
        </w:rPr>
        <w:t xml:space="preserve">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производит закупку </w:t>
      </w:r>
      <w:r>
        <w:rPr>
          <w:rFonts w:ascii="Times New Roman" w:hAnsi="Times New Roman"/>
          <w:sz w:val="24"/>
          <w:szCs w:val="24"/>
        </w:rPr>
        <w:t>строительных материалов</w:t>
      </w:r>
      <w:r w:rsidRPr="00EF2E71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для нужд ремонтно-эксплуатационной деятельности. </w:t>
      </w:r>
    </w:p>
    <w:p w:rsidR="00B409C7" w:rsidRPr="00705BD3" w:rsidRDefault="00B409C7" w:rsidP="00B409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05BD3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>
        <w:rPr>
          <w:rFonts w:ascii="Times New Roman" w:hAnsi="Times New Roman"/>
          <w:sz w:val="24"/>
          <w:szCs w:val="24"/>
        </w:rPr>
        <w:t>ремонт</w:t>
      </w:r>
      <w:r w:rsidRPr="00705BD3">
        <w:rPr>
          <w:rFonts w:ascii="Times New Roman" w:hAnsi="Times New Roman"/>
          <w:sz w:val="24"/>
          <w:szCs w:val="24"/>
        </w:rPr>
        <w:t xml:space="preserve">ной программы 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</w:t>
      </w:r>
      <w:r w:rsidR="00AF7AC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>год.</w:t>
      </w:r>
    </w:p>
    <w:p w:rsidR="00B409C7" w:rsidRPr="00F845B9" w:rsidRDefault="00B409C7" w:rsidP="00B409C7">
      <w:pPr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Предмет ТЗП.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  <w:r>
        <w:rPr>
          <w:rStyle w:val="Exact1"/>
          <w:b w:val="0"/>
          <w:color w:val="000000"/>
          <w:sz w:val="24"/>
          <w:szCs w:val="24"/>
        </w:rPr>
        <w:t xml:space="preserve">2.1. 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Поставщик обеспечивает поставку </w:t>
      </w:r>
      <w:r w:rsidRPr="00552E9B">
        <w:rPr>
          <w:b w:val="0"/>
          <w:sz w:val="24"/>
          <w:szCs w:val="24"/>
        </w:rPr>
        <w:t>строительных материалов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 в объемах и сроки установленные данным ТЗ. Поставка производится на склад получателя - филиала ПАО «</w:t>
      </w:r>
      <w:proofErr w:type="spellStart"/>
      <w:r w:rsidR="00A52527">
        <w:rPr>
          <w:rStyle w:val="Exact1"/>
          <w:b w:val="0"/>
          <w:color w:val="000000"/>
          <w:sz w:val="24"/>
          <w:szCs w:val="24"/>
        </w:rPr>
        <w:t>Россети</w:t>
      </w:r>
      <w:proofErr w:type="spellEnd"/>
      <w:r w:rsidR="00A52527">
        <w:rPr>
          <w:rStyle w:val="Exact1"/>
          <w:b w:val="0"/>
          <w:color w:val="000000"/>
          <w:sz w:val="24"/>
          <w:szCs w:val="24"/>
        </w:rPr>
        <w:t xml:space="preserve"> Центр</w:t>
      </w:r>
      <w:r w:rsidRPr="00552E9B">
        <w:rPr>
          <w:rStyle w:val="Exact1"/>
          <w:b w:val="0"/>
          <w:color w:val="000000"/>
          <w:sz w:val="24"/>
          <w:szCs w:val="24"/>
        </w:rPr>
        <w:t>»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-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«Воронежэнерго»:</w:t>
      </w:r>
    </w:p>
    <w:p w:rsidR="00B409C7" w:rsidRPr="00552E9B" w:rsidRDefault="00B409C7" w:rsidP="00B409C7">
      <w:pPr>
        <w:pStyle w:val="22"/>
        <w:shd w:val="clear" w:color="auto" w:fill="auto"/>
        <w:spacing w:after="0" w:line="317" w:lineRule="exact"/>
        <w:jc w:val="both"/>
        <w:rPr>
          <w:b w:val="0"/>
          <w:sz w:val="24"/>
          <w:szCs w:val="24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38"/>
        <w:gridCol w:w="2344"/>
        <w:gridCol w:w="3247"/>
        <w:gridCol w:w="2009"/>
      </w:tblGrid>
      <w:tr w:rsidR="00B409C7" w:rsidRPr="00FD780A" w:rsidTr="00AD7014">
        <w:trPr>
          <w:trHeight w:hRule="exact" w:val="644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Филиал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31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Вид транспорта Авто/</w:t>
            </w:r>
            <w:proofErr w:type="spellStart"/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жд</w:t>
            </w:r>
            <w:proofErr w:type="spellEnd"/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Точка поставки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ind w:left="280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Срок поставки*</w:t>
            </w:r>
          </w:p>
        </w:tc>
      </w:tr>
      <w:tr w:rsidR="00B409C7" w:rsidRPr="00FD780A" w:rsidTr="00AD7014">
        <w:trPr>
          <w:trHeight w:hRule="exact" w:val="529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Воронежэнерго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Авто</w:t>
            </w:r>
            <w:proofErr w:type="gramStart"/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,ж</w:t>
            </w:r>
            <w:proofErr w:type="spellEnd"/>
            <w:proofErr w:type="gramEnd"/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/</w:t>
            </w:r>
            <w:proofErr w:type="spellStart"/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д</w:t>
            </w:r>
            <w:proofErr w:type="spellEnd"/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56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394026, г. Воронеж, ул. 9 Января, 205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30</w:t>
            </w:r>
          </w:p>
        </w:tc>
      </w:tr>
    </w:tbl>
    <w:p w:rsidR="00035341" w:rsidRPr="00684C81" w:rsidRDefault="00B409C7" w:rsidP="00684C81">
      <w:pPr>
        <w:pStyle w:val="33"/>
        <w:shd w:val="clear" w:color="auto" w:fill="auto"/>
        <w:ind w:left="1429"/>
        <w:rPr>
          <w:color w:val="000000"/>
          <w:sz w:val="24"/>
          <w:szCs w:val="24"/>
        </w:rPr>
      </w:pPr>
      <w:r w:rsidRPr="00FD780A">
        <w:rPr>
          <w:rStyle w:val="3Exact1"/>
          <w:color w:val="000000"/>
          <w:sz w:val="24"/>
          <w:szCs w:val="24"/>
        </w:rPr>
        <w:t xml:space="preserve">*в календарных днях, с момента заключения договора </w:t>
      </w:r>
    </w:p>
    <w:p w:rsidR="00963F67" w:rsidRPr="00B409C7" w:rsidRDefault="00963F67" w:rsidP="00B409C7">
      <w:pPr>
        <w:pStyle w:val="a7"/>
        <w:numPr>
          <w:ilvl w:val="0"/>
          <w:numId w:val="23"/>
        </w:numPr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09C7">
        <w:rPr>
          <w:rFonts w:ascii="Times New Roman" w:hAnsi="Times New Roman"/>
          <w:b/>
          <w:bCs/>
          <w:sz w:val="24"/>
          <w:szCs w:val="24"/>
        </w:rPr>
        <w:t>Технические требования к продукции.</w:t>
      </w:r>
    </w:p>
    <w:p w:rsidR="00963F67" w:rsidRDefault="00B409C7" w:rsidP="00963F67">
      <w:pPr>
        <w:pStyle w:val="a7"/>
        <w:tabs>
          <w:tab w:val="left" w:pos="0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63F67" w:rsidRPr="00963F67">
        <w:rPr>
          <w:rFonts w:ascii="Times New Roman" w:hAnsi="Times New Roman"/>
          <w:sz w:val="24"/>
          <w:szCs w:val="24"/>
        </w:rPr>
        <w:t>.1. Технические данные строительных материалов должны соответствовать параметрам и быть не ниже значений, приведенных в таблице:</w:t>
      </w:r>
    </w:p>
    <w:tbl>
      <w:tblPr>
        <w:tblStyle w:val="af7"/>
        <w:tblW w:w="10314" w:type="dxa"/>
        <w:tblLayout w:type="fixed"/>
        <w:tblLook w:val="04A0"/>
      </w:tblPr>
      <w:tblGrid>
        <w:gridCol w:w="1242"/>
        <w:gridCol w:w="2847"/>
        <w:gridCol w:w="839"/>
        <w:gridCol w:w="709"/>
        <w:gridCol w:w="1559"/>
        <w:gridCol w:w="3118"/>
      </w:tblGrid>
      <w:tr w:rsidR="00B40A45" w:rsidRPr="008F1061" w:rsidTr="00AC0CE3">
        <w:tc>
          <w:tcPr>
            <w:tcW w:w="1242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 xml:space="preserve">Номер материала </w:t>
            </w:r>
            <w:r w:rsidRPr="008F1061">
              <w:rPr>
                <w:sz w:val="24"/>
                <w:szCs w:val="24"/>
                <w:lang w:val="en-US"/>
              </w:rPr>
              <w:t>SAP</w:t>
            </w:r>
          </w:p>
        </w:tc>
        <w:tc>
          <w:tcPr>
            <w:tcW w:w="2847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839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Кол-во</w:t>
            </w:r>
          </w:p>
        </w:tc>
        <w:tc>
          <w:tcPr>
            <w:tcW w:w="709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ГОСТ / ТУ</w:t>
            </w:r>
          </w:p>
        </w:tc>
        <w:tc>
          <w:tcPr>
            <w:tcW w:w="3118" w:type="dxa"/>
            <w:vAlign w:val="center"/>
          </w:tcPr>
          <w:p w:rsidR="00296F10" w:rsidRPr="008F1061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Цвет / характеристика</w:t>
            </w:r>
          </w:p>
        </w:tc>
      </w:tr>
      <w:tr w:rsidR="00F81E8F" w:rsidRPr="008F1061" w:rsidTr="00AC0CE3">
        <w:tc>
          <w:tcPr>
            <w:tcW w:w="1242" w:type="dxa"/>
          </w:tcPr>
          <w:p w:rsidR="00F81E8F" w:rsidRPr="008F1061" w:rsidRDefault="00F81E8F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2330527</w:t>
            </w:r>
          </w:p>
          <w:p w:rsidR="00F81E8F" w:rsidRPr="008F1061" w:rsidRDefault="00F81E8F" w:rsidP="00C45A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7" w:type="dxa"/>
          </w:tcPr>
          <w:p w:rsidR="00F81E8F" w:rsidRPr="008F1061" w:rsidRDefault="00F81E8F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ПАРОИЗОЛЯЦИЯ ЮТАФОЛ Н-110 СТАНДАРТ (1,5х50м)</w:t>
            </w:r>
          </w:p>
        </w:tc>
        <w:tc>
          <w:tcPr>
            <w:tcW w:w="839" w:type="dxa"/>
          </w:tcPr>
          <w:p w:rsidR="00F81E8F" w:rsidRPr="008F1061" w:rsidRDefault="00F81E8F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F81E8F" w:rsidRPr="008F1061" w:rsidRDefault="00F81E8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РУЛ</w:t>
            </w:r>
          </w:p>
        </w:tc>
        <w:tc>
          <w:tcPr>
            <w:tcW w:w="1559" w:type="dxa"/>
          </w:tcPr>
          <w:p w:rsidR="00F81E8F" w:rsidRPr="008F1061" w:rsidRDefault="008E667A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Р 59150-2020</w:t>
            </w:r>
          </w:p>
        </w:tc>
        <w:tc>
          <w:tcPr>
            <w:tcW w:w="3118" w:type="dxa"/>
          </w:tcPr>
          <w:p w:rsidR="00F81E8F" w:rsidRPr="008F1061" w:rsidRDefault="004E1D12" w:rsidP="00E324A8">
            <w:pPr>
              <w:pStyle w:val="a8"/>
              <w:rPr>
                <w:sz w:val="14"/>
                <w:szCs w:val="14"/>
                <w:vertAlign w:val="superscript"/>
                <w:lang w:eastAsia="ru-RU"/>
              </w:rPr>
            </w:pPr>
            <w:r w:rsidRPr="008F1061">
              <w:rPr>
                <w:lang w:eastAsia="ru-RU"/>
              </w:rPr>
              <w:t>Вес на ед. площади, г./м</w:t>
            </w:r>
            <w:r w:rsidRPr="008F1061">
              <w:rPr>
                <w:sz w:val="14"/>
                <w:szCs w:val="14"/>
                <w:vertAlign w:val="superscript"/>
                <w:lang w:eastAsia="ru-RU"/>
              </w:rPr>
              <w:t xml:space="preserve">2 </w:t>
            </w:r>
            <w:r w:rsidR="008E667A" w:rsidRPr="008F1061">
              <w:rPr>
                <w:lang w:eastAsia="ru-RU"/>
              </w:rPr>
              <w:t>-</w:t>
            </w:r>
            <w:r w:rsidRPr="008F1061">
              <w:rPr>
                <w:sz w:val="14"/>
                <w:szCs w:val="14"/>
                <w:vertAlign w:val="superscript"/>
                <w:lang w:eastAsia="ru-RU"/>
              </w:rPr>
              <w:t xml:space="preserve"> </w:t>
            </w:r>
            <w:r w:rsidRPr="008F1061">
              <w:rPr>
                <w:lang w:eastAsia="ru-RU"/>
              </w:rPr>
              <w:t>110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Размер рулона –1,5х50 м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Горючесть DIN 4102 - B3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proofErr w:type="spellStart"/>
            <w:r w:rsidRPr="008F1061">
              <w:rPr>
                <w:lang w:eastAsia="ru-RU"/>
              </w:rPr>
              <w:t>Паропроницаемость</w:t>
            </w:r>
            <w:proofErr w:type="spellEnd"/>
            <w:r w:rsidRPr="008F1061">
              <w:rPr>
                <w:lang w:eastAsia="ru-RU"/>
              </w:rPr>
              <w:t>,</w:t>
            </w:r>
            <w:r w:rsidRPr="008F1061">
              <w:rPr>
                <w:lang w:eastAsia="ru-RU"/>
              </w:rPr>
              <w:br/>
              <w:t>г./м</w:t>
            </w:r>
            <w:r w:rsidRPr="008F1061">
              <w:rPr>
                <w:sz w:val="14"/>
                <w:szCs w:val="14"/>
                <w:vertAlign w:val="superscript"/>
                <w:lang w:eastAsia="ru-RU"/>
              </w:rPr>
              <w:t>2</w:t>
            </w:r>
            <w:r w:rsidRPr="008F1061">
              <w:rPr>
                <w:lang w:eastAsia="ru-RU"/>
              </w:rPr>
              <w:t>/24 ч - 40,98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 xml:space="preserve">Прочность, </w:t>
            </w:r>
            <w:proofErr w:type="spellStart"/>
            <w:r w:rsidRPr="008F1061">
              <w:rPr>
                <w:lang w:eastAsia="ru-RU"/>
              </w:rPr>
              <w:t>прод</w:t>
            </w:r>
            <w:proofErr w:type="spellEnd"/>
            <w:r w:rsidRPr="008F1061">
              <w:rPr>
                <w:lang w:eastAsia="ru-RU"/>
              </w:rPr>
              <w:t>./</w:t>
            </w:r>
            <w:proofErr w:type="spellStart"/>
            <w:r w:rsidRPr="008F1061">
              <w:rPr>
                <w:lang w:eastAsia="ru-RU"/>
              </w:rPr>
              <w:t>попер</w:t>
            </w:r>
            <w:proofErr w:type="spellEnd"/>
            <w:r w:rsidRPr="008F1061">
              <w:rPr>
                <w:lang w:eastAsia="ru-RU"/>
              </w:rPr>
              <w:t>. в H/5см - 230/200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 xml:space="preserve">Растяжение, </w:t>
            </w:r>
            <w:proofErr w:type="spellStart"/>
            <w:r w:rsidRPr="008F1061">
              <w:rPr>
                <w:lang w:eastAsia="ru-RU"/>
              </w:rPr>
              <w:t>прод</w:t>
            </w:r>
            <w:proofErr w:type="spellEnd"/>
            <w:r w:rsidRPr="008F1061">
              <w:rPr>
                <w:lang w:eastAsia="ru-RU"/>
              </w:rPr>
              <w:t>./</w:t>
            </w:r>
            <w:proofErr w:type="spellStart"/>
            <w:r w:rsidRPr="008F1061">
              <w:rPr>
                <w:lang w:eastAsia="ru-RU"/>
              </w:rPr>
              <w:t>попер</w:t>
            </w:r>
            <w:proofErr w:type="spellEnd"/>
            <w:r w:rsidRPr="008F1061">
              <w:rPr>
                <w:lang w:eastAsia="ru-RU"/>
              </w:rPr>
              <w:t>.,</w:t>
            </w:r>
            <w:r w:rsidRPr="008F1061">
              <w:rPr>
                <w:lang w:eastAsia="ru-RU"/>
              </w:rPr>
              <w:br/>
              <w:t>% - 25/20</w:t>
            </w:r>
          </w:p>
          <w:p w:rsidR="004E1D12" w:rsidRPr="008F1061" w:rsidRDefault="004E1D12" w:rsidP="00E324A8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 xml:space="preserve">УФ стабильность, 100 KLY - 3 </w:t>
            </w:r>
            <w:r w:rsidRPr="008F1061">
              <w:rPr>
                <w:lang w:eastAsia="ru-RU"/>
              </w:rPr>
              <w:lastRenderedPageBreak/>
              <w:t>мес.</w:t>
            </w:r>
          </w:p>
        </w:tc>
      </w:tr>
      <w:tr w:rsidR="00F81E8F" w:rsidRPr="008F1061" w:rsidTr="00AC0CE3">
        <w:tc>
          <w:tcPr>
            <w:tcW w:w="1242" w:type="dxa"/>
          </w:tcPr>
          <w:p w:rsidR="00F81E8F" w:rsidRPr="008F1061" w:rsidRDefault="00F81E8F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lastRenderedPageBreak/>
              <w:t>2282305</w:t>
            </w:r>
          </w:p>
        </w:tc>
        <w:tc>
          <w:tcPr>
            <w:tcW w:w="2847" w:type="dxa"/>
            <w:vAlign w:val="bottom"/>
          </w:tcPr>
          <w:p w:rsidR="00F81E8F" w:rsidRPr="008F1061" w:rsidRDefault="00F81E8F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КЕРАМЗИТ 10-20ММ</w:t>
            </w:r>
          </w:p>
        </w:tc>
        <w:tc>
          <w:tcPr>
            <w:tcW w:w="839" w:type="dxa"/>
            <w:vAlign w:val="bottom"/>
          </w:tcPr>
          <w:p w:rsidR="00F81E8F" w:rsidRPr="008F1061" w:rsidRDefault="00F81E8F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97,5</w:t>
            </w:r>
          </w:p>
        </w:tc>
        <w:tc>
          <w:tcPr>
            <w:tcW w:w="709" w:type="dxa"/>
          </w:tcPr>
          <w:p w:rsidR="00F81E8F" w:rsidRPr="008F1061" w:rsidRDefault="00F81E8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М3</w:t>
            </w:r>
          </w:p>
        </w:tc>
        <w:tc>
          <w:tcPr>
            <w:tcW w:w="1559" w:type="dxa"/>
          </w:tcPr>
          <w:p w:rsidR="00F81E8F" w:rsidRPr="008F1061" w:rsidRDefault="008E667A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 xml:space="preserve">В </w:t>
            </w: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9757—90</w:t>
            </w:r>
          </w:p>
        </w:tc>
        <w:tc>
          <w:tcPr>
            <w:tcW w:w="3118" w:type="dxa"/>
          </w:tcPr>
          <w:p w:rsidR="008E667A" w:rsidRPr="008F1061" w:rsidRDefault="008E667A" w:rsidP="008E667A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Насыпная плотность, кг/м3 - 295</w:t>
            </w:r>
          </w:p>
          <w:p w:rsidR="008E667A" w:rsidRPr="008F1061" w:rsidRDefault="008E667A" w:rsidP="008E667A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Марки по насыпной плотности - 300 кг/м3</w:t>
            </w:r>
          </w:p>
          <w:p w:rsidR="008E667A" w:rsidRPr="008F1061" w:rsidRDefault="008E667A" w:rsidP="008E667A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Марка по прочности - П50</w:t>
            </w:r>
          </w:p>
          <w:p w:rsidR="00F81E8F" w:rsidRPr="008F1061" w:rsidRDefault="008E667A" w:rsidP="008E667A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Прочность при сдавливании в цилиндре, кг/см2 - 14,5</w:t>
            </w:r>
          </w:p>
        </w:tc>
      </w:tr>
      <w:tr w:rsidR="00F81E8F" w:rsidRPr="008F1061" w:rsidTr="00AC0CE3">
        <w:tc>
          <w:tcPr>
            <w:tcW w:w="1242" w:type="dxa"/>
          </w:tcPr>
          <w:p w:rsidR="00F81E8F" w:rsidRPr="008F1061" w:rsidRDefault="007F6B55" w:rsidP="00C45A95">
            <w:pPr>
              <w:jc w:val="center"/>
              <w:rPr>
                <w:sz w:val="26"/>
                <w:szCs w:val="26"/>
              </w:rPr>
            </w:pPr>
            <w:r w:rsidRPr="008F1061">
              <w:rPr>
                <w:sz w:val="26"/>
                <w:szCs w:val="26"/>
              </w:rPr>
              <w:t>2062607</w:t>
            </w:r>
          </w:p>
        </w:tc>
        <w:tc>
          <w:tcPr>
            <w:tcW w:w="2847" w:type="dxa"/>
          </w:tcPr>
          <w:p w:rsidR="00F81E8F" w:rsidRPr="008F1061" w:rsidRDefault="007F6B55" w:rsidP="00C45A95">
            <w:pPr>
              <w:rPr>
                <w:sz w:val="26"/>
                <w:szCs w:val="26"/>
              </w:rPr>
            </w:pPr>
            <w:r w:rsidRPr="008F1061">
              <w:rPr>
                <w:sz w:val="26"/>
                <w:szCs w:val="26"/>
              </w:rPr>
              <w:t>Раствор цементный М200</w:t>
            </w:r>
          </w:p>
        </w:tc>
        <w:tc>
          <w:tcPr>
            <w:tcW w:w="839" w:type="dxa"/>
          </w:tcPr>
          <w:p w:rsidR="00F81E8F" w:rsidRPr="008F1061" w:rsidRDefault="007F6B55" w:rsidP="00F81E8F">
            <w:pPr>
              <w:jc w:val="center"/>
              <w:rPr>
                <w:sz w:val="26"/>
                <w:szCs w:val="26"/>
              </w:rPr>
            </w:pPr>
            <w:r w:rsidRPr="008F1061">
              <w:rPr>
                <w:sz w:val="24"/>
                <w:szCs w:val="24"/>
              </w:rPr>
              <w:t>1,48</w:t>
            </w:r>
          </w:p>
        </w:tc>
        <w:tc>
          <w:tcPr>
            <w:tcW w:w="709" w:type="dxa"/>
          </w:tcPr>
          <w:p w:rsidR="00F81E8F" w:rsidRPr="008F1061" w:rsidRDefault="00F81E8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М3</w:t>
            </w:r>
          </w:p>
        </w:tc>
        <w:tc>
          <w:tcPr>
            <w:tcW w:w="1559" w:type="dxa"/>
          </w:tcPr>
          <w:p w:rsidR="00F81E8F" w:rsidRPr="008F1061" w:rsidRDefault="008E667A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color w:val="444444"/>
                <w:sz w:val="24"/>
                <w:szCs w:val="24"/>
              </w:rPr>
              <w:t>ГОСТ 28013-98</w:t>
            </w:r>
          </w:p>
        </w:tc>
        <w:tc>
          <w:tcPr>
            <w:tcW w:w="3118" w:type="dxa"/>
          </w:tcPr>
          <w:p w:rsidR="0015382A" w:rsidRPr="008F1061" w:rsidRDefault="0015382A" w:rsidP="0015382A">
            <w:pPr>
              <w:pStyle w:val="a8"/>
            </w:pPr>
            <w:r w:rsidRPr="008F1061">
              <w:t xml:space="preserve">Нагрузка от 5 до 15 МПа (150 кгс/см2) </w:t>
            </w:r>
          </w:p>
          <w:p w:rsidR="00F81E8F" w:rsidRPr="008F1061" w:rsidRDefault="0015382A" w:rsidP="0015382A">
            <w:pPr>
              <w:pStyle w:val="a8"/>
              <w:rPr>
                <w:lang w:eastAsia="ru-RU"/>
              </w:rPr>
            </w:pPr>
            <w:r w:rsidRPr="008F1061">
              <w:t>До 100 циклов заморозки и оттаивания</w:t>
            </w:r>
          </w:p>
        </w:tc>
      </w:tr>
      <w:tr w:rsidR="00F81E8F" w:rsidRPr="008F1061" w:rsidTr="00AC0CE3">
        <w:tc>
          <w:tcPr>
            <w:tcW w:w="1242" w:type="dxa"/>
          </w:tcPr>
          <w:p w:rsidR="00F81E8F" w:rsidRPr="008F1061" w:rsidRDefault="00F81E8F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2303138</w:t>
            </w:r>
          </w:p>
        </w:tc>
        <w:tc>
          <w:tcPr>
            <w:tcW w:w="2847" w:type="dxa"/>
            <w:vAlign w:val="bottom"/>
          </w:tcPr>
          <w:p w:rsidR="00F81E8F" w:rsidRPr="008F1061" w:rsidRDefault="00F81E8F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БЕТОН М250</w:t>
            </w:r>
          </w:p>
        </w:tc>
        <w:tc>
          <w:tcPr>
            <w:tcW w:w="839" w:type="dxa"/>
            <w:vAlign w:val="bottom"/>
          </w:tcPr>
          <w:p w:rsidR="00F81E8F" w:rsidRPr="008F1061" w:rsidRDefault="00F81E8F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32,5</w:t>
            </w:r>
          </w:p>
        </w:tc>
        <w:tc>
          <w:tcPr>
            <w:tcW w:w="709" w:type="dxa"/>
          </w:tcPr>
          <w:p w:rsidR="00F81E8F" w:rsidRPr="008F1061" w:rsidRDefault="00F81E8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М3</w:t>
            </w:r>
          </w:p>
        </w:tc>
        <w:tc>
          <w:tcPr>
            <w:tcW w:w="1559" w:type="dxa"/>
          </w:tcPr>
          <w:p w:rsidR="00F81E8F" w:rsidRPr="008F1061" w:rsidRDefault="0015382A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ГОСТ 26633-2012</w:t>
            </w:r>
          </w:p>
        </w:tc>
        <w:tc>
          <w:tcPr>
            <w:tcW w:w="3118" w:type="dxa"/>
          </w:tcPr>
          <w:p w:rsidR="0015382A" w:rsidRPr="008F1061" w:rsidRDefault="00801F20" w:rsidP="00801F20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У</w:t>
            </w:r>
            <w:r w:rsidR="0015382A" w:rsidRPr="008F1061">
              <w:rPr>
                <w:lang w:eastAsia="ru-RU"/>
              </w:rPr>
              <w:t>ровень прочности: класс В20 (около 260 кгс/см²);</w:t>
            </w:r>
          </w:p>
          <w:p w:rsidR="0015382A" w:rsidRPr="008F1061" w:rsidRDefault="00801F20" w:rsidP="00801F20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К</w:t>
            </w:r>
            <w:r w:rsidR="0015382A" w:rsidRPr="008F1061">
              <w:rPr>
                <w:lang w:eastAsia="ru-RU"/>
              </w:rPr>
              <w:t>оэффициент водонепроницаемости: W6;</w:t>
            </w:r>
          </w:p>
          <w:p w:rsidR="0015382A" w:rsidRPr="008F1061" w:rsidRDefault="00801F20" w:rsidP="00801F20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П</w:t>
            </w:r>
            <w:r w:rsidR="0015382A" w:rsidRPr="008F1061">
              <w:rPr>
                <w:lang w:eastAsia="ru-RU"/>
              </w:rPr>
              <w:t>оказатели подвижности: на уровне от П2 до П4;</w:t>
            </w:r>
          </w:p>
          <w:p w:rsidR="00F81E8F" w:rsidRPr="008F1061" w:rsidRDefault="00801F20" w:rsidP="008F0435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М</w:t>
            </w:r>
            <w:r w:rsidR="0015382A" w:rsidRPr="008F1061">
              <w:rPr>
                <w:lang w:eastAsia="ru-RU"/>
              </w:rPr>
              <w:t>орозостойкость — F150</w:t>
            </w:r>
          </w:p>
        </w:tc>
      </w:tr>
      <w:tr w:rsidR="00F81E8F" w:rsidRPr="008F1061" w:rsidTr="00AC0CE3">
        <w:trPr>
          <w:trHeight w:val="982"/>
        </w:trPr>
        <w:tc>
          <w:tcPr>
            <w:tcW w:w="1242" w:type="dxa"/>
          </w:tcPr>
          <w:p w:rsidR="00F81E8F" w:rsidRPr="008F1061" w:rsidRDefault="00F81E8F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2386472</w:t>
            </w:r>
          </w:p>
        </w:tc>
        <w:tc>
          <w:tcPr>
            <w:tcW w:w="2847" w:type="dxa"/>
            <w:vAlign w:val="bottom"/>
          </w:tcPr>
          <w:p w:rsidR="00F81E8F" w:rsidRPr="008F1061" w:rsidRDefault="00F81E8F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МАСТИКА БИТУМНАЯ ТЕХНОНИКОЛЬ N31</w:t>
            </w:r>
          </w:p>
        </w:tc>
        <w:tc>
          <w:tcPr>
            <w:tcW w:w="839" w:type="dxa"/>
            <w:vAlign w:val="bottom"/>
          </w:tcPr>
          <w:p w:rsidR="00F81E8F" w:rsidRPr="008F1061" w:rsidRDefault="00F81E8F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1950</w:t>
            </w:r>
          </w:p>
        </w:tc>
        <w:tc>
          <w:tcPr>
            <w:tcW w:w="709" w:type="dxa"/>
          </w:tcPr>
          <w:p w:rsidR="00F81E8F" w:rsidRPr="008F1061" w:rsidRDefault="00F81E8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КГ</w:t>
            </w:r>
          </w:p>
        </w:tc>
        <w:tc>
          <w:tcPr>
            <w:tcW w:w="1559" w:type="dxa"/>
          </w:tcPr>
          <w:p w:rsidR="00F81E8F" w:rsidRPr="008F1061" w:rsidRDefault="00D7211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№ 2889-80</w:t>
            </w:r>
          </w:p>
        </w:tc>
        <w:tc>
          <w:tcPr>
            <w:tcW w:w="3118" w:type="dxa"/>
          </w:tcPr>
          <w:p w:rsidR="00801F20" w:rsidRPr="008F1061" w:rsidRDefault="00801F20" w:rsidP="00D72117">
            <w:pPr>
              <w:pStyle w:val="a8"/>
              <w:rPr>
                <w:szCs w:val="15"/>
              </w:rPr>
            </w:pPr>
            <w:r w:rsidRPr="008F1061">
              <w:rPr>
                <w:szCs w:val="15"/>
              </w:rPr>
              <w:t>Прочность сцепления с бетоном  - МПа  0,45</w:t>
            </w:r>
          </w:p>
          <w:p w:rsidR="00801F20" w:rsidRPr="008F1061" w:rsidRDefault="00801F20" w:rsidP="00D72117">
            <w:pPr>
              <w:pStyle w:val="a8"/>
              <w:rPr>
                <w:szCs w:val="15"/>
              </w:rPr>
            </w:pPr>
            <w:r w:rsidRPr="008F1061">
              <w:rPr>
                <w:szCs w:val="15"/>
              </w:rPr>
              <w:t>Относительное удлинение при разрыве - % 700</w:t>
            </w:r>
          </w:p>
          <w:p w:rsidR="00801F20" w:rsidRPr="008F1061" w:rsidRDefault="00801F20" w:rsidP="00D72117">
            <w:pPr>
              <w:pStyle w:val="a8"/>
              <w:rPr>
                <w:szCs w:val="15"/>
              </w:rPr>
            </w:pPr>
            <w:r w:rsidRPr="008F1061">
              <w:rPr>
                <w:szCs w:val="15"/>
              </w:rPr>
              <w:t>Гибкость на брусе R=5 мм  - °С -15</w:t>
            </w:r>
          </w:p>
          <w:p w:rsidR="00F81E8F" w:rsidRPr="008F1061" w:rsidRDefault="00801F20" w:rsidP="00D72117">
            <w:pPr>
              <w:pStyle w:val="a8"/>
              <w:rPr>
                <w:szCs w:val="15"/>
              </w:rPr>
            </w:pPr>
            <w:r w:rsidRPr="008F1061">
              <w:rPr>
                <w:szCs w:val="15"/>
              </w:rPr>
              <w:t>Теплостойкость - °С 95</w:t>
            </w:r>
          </w:p>
          <w:p w:rsidR="00801F20" w:rsidRPr="008F1061" w:rsidRDefault="00801F20" w:rsidP="00D72117">
            <w:pPr>
              <w:pStyle w:val="a8"/>
              <w:rPr>
                <w:szCs w:val="15"/>
              </w:rPr>
            </w:pPr>
            <w:proofErr w:type="spellStart"/>
            <w:r w:rsidRPr="008F1061">
              <w:rPr>
                <w:szCs w:val="15"/>
              </w:rPr>
              <w:t>Водопоглощение</w:t>
            </w:r>
            <w:proofErr w:type="spellEnd"/>
            <w:r w:rsidRPr="008F1061">
              <w:rPr>
                <w:szCs w:val="15"/>
              </w:rPr>
              <w:t xml:space="preserve"> в течение 24ч, по массе – 1,0</w:t>
            </w:r>
          </w:p>
          <w:p w:rsidR="00801F20" w:rsidRPr="008F1061" w:rsidRDefault="00801F20" w:rsidP="00D72117">
            <w:pPr>
              <w:pStyle w:val="a8"/>
              <w:rPr>
                <w:szCs w:val="15"/>
              </w:rPr>
            </w:pPr>
            <w:r w:rsidRPr="008F1061">
              <w:rPr>
                <w:szCs w:val="15"/>
              </w:rPr>
              <w:t xml:space="preserve">Водонепроницаемость в течение 24ч при давлении 0,1МПа </w:t>
            </w:r>
            <w:r w:rsidR="00D72117" w:rsidRPr="008F1061">
              <w:rPr>
                <w:szCs w:val="15"/>
              </w:rPr>
              <w:t>–</w:t>
            </w:r>
            <w:r w:rsidRPr="008F1061">
              <w:rPr>
                <w:szCs w:val="15"/>
              </w:rPr>
              <w:t xml:space="preserve"> выдерживает</w:t>
            </w:r>
          </w:p>
          <w:p w:rsidR="00D72117" w:rsidRPr="008F1061" w:rsidRDefault="00D72117" w:rsidP="00D72117">
            <w:pPr>
              <w:pStyle w:val="a8"/>
            </w:pPr>
            <w:r w:rsidRPr="008F1061">
              <w:rPr>
                <w:szCs w:val="15"/>
              </w:rPr>
              <w:t>Содержание вяжущего с эмульгатором, по массе % - 50-70</w:t>
            </w:r>
          </w:p>
        </w:tc>
      </w:tr>
      <w:tr w:rsidR="00F81E8F" w:rsidRPr="008F1061" w:rsidTr="00AC0CE3">
        <w:tc>
          <w:tcPr>
            <w:tcW w:w="1242" w:type="dxa"/>
          </w:tcPr>
          <w:p w:rsidR="00F81E8F" w:rsidRPr="008F1061" w:rsidRDefault="00AC0CE3" w:rsidP="00C45A95">
            <w:pPr>
              <w:jc w:val="center"/>
              <w:rPr>
                <w:sz w:val="26"/>
                <w:szCs w:val="26"/>
              </w:rPr>
            </w:pPr>
            <w:r w:rsidRPr="008F1061">
              <w:rPr>
                <w:sz w:val="26"/>
                <w:szCs w:val="26"/>
              </w:rPr>
              <w:t>2361241</w:t>
            </w:r>
          </w:p>
        </w:tc>
        <w:tc>
          <w:tcPr>
            <w:tcW w:w="2847" w:type="dxa"/>
          </w:tcPr>
          <w:p w:rsidR="00F81E8F" w:rsidRPr="008F1061" w:rsidRDefault="00F81E8F" w:rsidP="00AC0CE3">
            <w:pPr>
              <w:rPr>
                <w:sz w:val="24"/>
                <w:szCs w:val="24"/>
              </w:rPr>
            </w:pPr>
            <w:proofErr w:type="spellStart"/>
            <w:r w:rsidRPr="008F1061">
              <w:rPr>
                <w:rStyle w:val="caption3"/>
                <w:sz w:val="24"/>
                <w:szCs w:val="24"/>
              </w:rPr>
              <w:t>Унифлекс</w:t>
            </w:r>
            <w:proofErr w:type="spellEnd"/>
            <w:r w:rsidRPr="008F1061">
              <w:rPr>
                <w:rStyle w:val="caption3"/>
                <w:sz w:val="24"/>
                <w:szCs w:val="24"/>
              </w:rPr>
              <w:t xml:space="preserve"> </w:t>
            </w:r>
            <w:r w:rsidR="00AC0CE3" w:rsidRPr="008F1061">
              <w:rPr>
                <w:rStyle w:val="caption3"/>
                <w:sz w:val="24"/>
                <w:szCs w:val="24"/>
              </w:rPr>
              <w:t xml:space="preserve">ЭКПВ </w:t>
            </w:r>
            <w:r w:rsidRPr="008F1061">
              <w:rPr>
                <w:rStyle w:val="caption3"/>
                <w:sz w:val="24"/>
                <w:szCs w:val="24"/>
              </w:rPr>
              <w:t>1x10 м</w:t>
            </w:r>
            <w:hyperlink r:id="rId9" w:history="1">
              <w:r w:rsidRPr="008F1061">
                <w:rPr>
                  <w:rStyle w:val="af6"/>
                  <w:vanish/>
                  <w:color w:val="auto"/>
                  <w:sz w:val="24"/>
                  <w:szCs w:val="24"/>
                </w:rPr>
                <w:t>Рулонная кровля Технониколь Унифлекс Вент ЭПВ 1x10 м</w:t>
              </w:r>
            </w:hyperlink>
          </w:p>
        </w:tc>
        <w:tc>
          <w:tcPr>
            <w:tcW w:w="839" w:type="dxa"/>
          </w:tcPr>
          <w:p w:rsidR="00F81E8F" w:rsidRPr="008F1061" w:rsidRDefault="00AC0CE3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F81E8F" w:rsidRPr="008F1061" w:rsidRDefault="00AC0CE3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РУЛ</w:t>
            </w:r>
          </w:p>
        </w:tc>
        <w:tc>
          <w:tcPr>
            <w:tcW w:w="1559" w:type="dxa"/>
          </w:tcPr>
          <w:p w:rsidR="00F81E8F" w:rsidRPr="008F1061" w:rsidRDefault="00D7211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30547-97</w:t>
            </w:r>
          </w:p>
        </w:tc>
        <w:tc>
          <w:tcPr>
            <w:tcW w:w="3118" w:type="dxa"/>
          </w:tcPr>
          <w:p w:rsidR="00F81E8F" w:rsidRPr="008F1061" w:rsidRDefault="00D72117" w:rsidP="00D72117">
            <w:pPr>
              <w:pStyle w:val="a8"/>
            </w:pPr>
            <w:r w:rsidRPr="008F1061">
              <w:t>Верхний слой</w:t>
            </w:r>
            <w:r w:rsidRPr="008F1061">
              <w:br/>
              <w:t xml:space="preserve">Толщина (±0,1), мм 2,8 3,5 4,5 </w:t>
            </w:r>
            <w:r w:rsidRPr="008F1061">
              <w:br/>
              <w:t xml:space="preserve">Масса 1 м2, кг, (±0,25 кг) 3,2 4,0 5,5 </w:t>
            </w:r>
            <w:r w:rsidRPr="008F1061">
              <w:br/>
              <w:t xml:space="preserve">Разрывная сила в продольном/поперечном направлении, Н, не менее </w:t>
            </w:r>
            <w:r w:rsidRPr="008F1061">
              <w:br/>
              <w:t xml:space="preserve">полиэфир - 500/350 500/350 </w:t>
            </w:r>
            <w:r w:rsidRPr="008F1061">
              <w:br/>
              <w:t xml:space="preserve">стеклоткань 800/900 - - </w:t>
            </w:r>
            <w:r w:rsidRPr="008F1061">
              <w:br/>
              <w:t xml:space="preserve">Температура гибкости на брусе R=25 мм, </w:t>
            </w:r>
            <w:proofErr w:type="spellStart"/>
            <w:r w:rsidRPr="008F1061">
              <w:t>оС</w:t>
            </w:r>
            <w:proofErr w:type="spellEnd"/>
            <w:r w:rsidRPr="008F1061">
              <w:t xml:space="preserve">, не выше -20 -20 -20 </w:t>
            </w:r>
            <w:r w:rsidRPr="008F1061">
              <w:br/>
              <w:t xml:space="preserve">Теплостойкость, °С, не менее 95 95 95 </w:t>
            </w:r>
            <w:r w:rsidRPr="008F1061">
              <w:br/>
              <w:t xml:space="preserve">Тип защитного покрытия </w:t>
            </w:r>
            <w:r w:rsidRPr="008F1061">
              <w:br/>
              <w:t xml:space="preserve">верхняя сторона пленка без логотипа пленка без логотипа </w:t>
            </w:r>
            <w:proofErr w:type="spellStart"/>
            <w:r w:rsidRPr="008F1061">
              <w:t>гранулят</w:t>
            </w:r>
            <w:proofErr w:type="spellEnd"/>
            <w:r w:rsidRPr="008F1061">
              <w:t xml:space="preserve">, сланец </w:t>
            </w:r>
            <w:r w:rsidRPr="008F1061">
              <w:br/>
              <w:t xml:space="preserve">Длина / ширина, м 10х1 </w:t>
            </w:r>
            <w:proofErr w:type="spellStart"/>
            <w:r w:rsidRPr="008F1061">
              <w:t>10х1</w:t>
            </w:r>
            <w:proofErr w:type="spellEnd"/>
          </w:p>
        </w:tc>
      </w:tr>
      <w:tr w:rsidR="00D72117" w:rsidRPr="008F1061" w:rsidTr="00AC0CE3">
        <w:tc>
          <w:tcPr>
            <w:tcW w:w="1242" w:type="dxa"/>
          </w:tcPr>
          <w:p w:rsidR="00D72117" w:rsidRPr="008F1061" w:rsidRDefault="00AC0CE3" w:rsidP="00C45A95">
            <w:pPr>
              <w:jc w:val="center"/>
              <w:rPr>
                <w:sz w:val="26"/>
                <w:szCs w:val="26"/>
              </w:rPr>
            </w:pPr>
            <w:r w:rsidRPr="008F1061">
              <w:rPr>
                <w:sz w:val="26"/>
                <w:szCs w:val="26"/>
              </w:rPr>
              <w:t>2285587</w:t>
            </w:r>
          </w:p>
        </w:tc>
        <w:tc>
          <w:tcPr>
            <w:tcW w:w="2847" w:type="dxa"/>
          </w:tcPr>
          <w:p w:rsidR="00D72117" w:rsidRPr="008F1061" w:rsidRDefault="00D72117" w:rsidP="00C45A95">
            <w:pPr>
              <w:rPr>
                <w:sz w:val="24"/>
                <w:szCs w:val="24"/>
              </w:rPr>
            </w:pPr>
            <w:proofErr w:type="spellStart"/>
            <w:r w:rsidRPr="008F1061">
              <w:rPr>
                <w:rStyle w:val="caption3"/>
                <w:sz w:val="24"/>
                <w:szCs w:val="24"/>
              </w:rPr>
              <w:t>Унифлекс</w:t>
            </w:r>
            <w:proofErr w:type="spellEnd"/>
            <w:r w:rsidR="00684C81" w:rsidRPr="008F1061">
              <w:rPr>
                <w:rStyle w:val="caption3"/>
                <w:sz w:val="24"/>
                <w:szCs w:val="24"/>
              </w:rPr>
              <w:t xml:space="preserve"> </w:t>
            </w:r>
            <w:r w:rsidRPr="008F1061">
              <w:rPr>
                <w:rStyle w:val="caption3"/>
                <w:sz w:val="24"/>
                <w:szCs w:val="24"/>
              </w:rPr>
              <w:t>ХПП 1x10 м</w:t>
            </w:r>
          </w:p>
        </w:tc>
        <w:tc>
          <w:tcPr>
            <w:tcW w:w="839" w:type="dxa"/>
          </w:tcPr>
          <w:p w:rsidR="00D72117" w:rsidRPr="008F1061" w:rsidRDefault="00AC0CE3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D72117" w:rsidRPr="008F1061" w:rsidRDefault="00AC0CE3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РУЛ</w:t>
            </w:r>
          </w:p>
        </w:tc>
        <w:tc>
          <w:tcPr>
            <w:tcW w:w="1559" w:type="dxa"/>
          </w:tcPr>
          <w:p w:rsidR="00D72117" w:rsidRPr="008F1061" w:rsidRDefault="00D7211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30547-97</w:t>
            </w:r>
          </w:p>
        </w:tc>
        <w:tc>
          <w:tcPr>
            <w:tcW w:w="3118" w:type="dxa"/>
          </w:tcPr>
          <w:p w:rsidR="00D72117" w:rsidRPr="008F1061" w:rsidRDefault="00D72117" w:rsidP="00D72117">
            <w:pPr>
              <w:pStyle w:val="a8"/>
            </w:pPr>
            <w:r w:rsidRPr="008F1061">
              <w:t>Нижний слой</w:t>
            </w:r>
            <w:r w:rsidRPr="008F1061">
              <w:br/>
              <w:t xml:space="preserve">Толщина (±0,1), мм 2,8 3,5 4,5 </w:t>
            </w:r>
            <w:r w:rsidRPr="008F1061">
              <w:br/>
              <w:t xml:space="preserve">Масса 1 м2, кг, (±0,25 кг) 3,2 4,0 5,5 </w:t>
            </w:r>
            <w:r w:rsidRPr="008F1061">
              <w:br/>
            </w:r>
            <w:r w:rsidRPr="008F1061">
              <w:lastRenderedPageBreak/>
              <w:t xml:space="preserve">Разрывная сила в продольном/поперечном направлении, Н, не менее </w:t>
            </w:r>
            <w:r w:rsidRPr="008F1061">
              <w:br/>
              <w:t xml:space="preserve">полиэфир - 500/350 500/350 </w:t>
            </w:r>
            <w:r w:rsidRPr="008F1061">
              <w:br/>
              <w:t xml:space="preserve">стеклоткань 800/900 - - </w:t>
            </w:r>
            <w:r w:rsidRPr="008F1061">
              <w:br/>
              <w:t xml:space="preserve">Температура гибкости на брусе R=25 мм, </w:t>
            </w:r>
            <w:proofErr w:type="spellStart"/>
            <w:r w:rsidRPr="008F1061">
              <w:t>оС</w:t>
            </w:r>
            <w:proofErr w:type="spellEnd"/>
            <w:r w:rsidRPr="008F1061">
              <w:t xml:space="preserve">, не выше -20 -20 -20 </w:t>
            </w:r>
            <w:r w:rsidRPr="008F1061">
              <w:br/>
              <w:t xml:space="preserve">Теплостойкость, °С, не менее 95 95 95 </w:t>
            </w:r>
            <w:r w:rsidRPr="008F1061">
              <w:br/>
              <w:t xml:space="preserve">Тип защитного покрытия </w:t>
            </w:r>
            <w:r w:rsidRPr="008F1061">
              <w:br/>
              <w:t xml:space="preserve">вентилируемое покрытие </w:t>
            </w:r>
            <w:r w:rsidRPr="008F1061">
              <w:br/>
              <w:t xml:space="preserve">Длина / ширина, м 10х1 </w:t>
            </w:r>
            <w:proofErr w:type="spellStart"/>
            <w:r w:rsidRPr="008F1061">
              <w:t>10х1</w:t>
            </w:r>
            <w:proofErr w:type="spellEnd"/>
          </w:p>
        </w:tc>
      </w:tr>
      <w:tr w:rsidR="00D72117" w:rsidRPr="008F1061" w:rsidTr="00AC0CE3">
        <w:tc>
          <w:tcPr>
            <w:tcW w:w="1242" w:type="dxa"/>
          </w:tcPr>
          <w:p w:rsidR="00D72117" w:rsidRPr="008F1061" w:rsidRDefault="00D72117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lastRenderedPageBreak/>
              <w:t>2029720</w:t>
            </w:r>
          </w:p>
        </w:tc>
        <w:tc>
          <w:tcPr>
            <w:tcW w:w="2847" w:type="dxa"/>
            <w:vAlign w:val="bottom"/>
          </w:tcPr>
          <w:p w:rsidR="00D72117" w:rsidRPr="008F1061" w:rsidRDefault="00D72117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ЛИСТ ОЦИНКОВАННЫЙ Б-ПН-НО 0,55Х1250Х500</w:t>
            </w:r>
          </w:p>
        </w:tc>
        <w:tc>
          <w:tcPr>
            <w:tcW w:w="839" w:type="dxa"/>
            <w:vAlign w:val="bottom"/>
          </w:tcPr>
          <w:p w:rsidR="00D72117" w:rsidRPr="008F1061" w:rsidRDefault="00D72117" w:rsidP="00AC0CE3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0,29</w:t>
            </w:r>
            <w:r w:rsidR="00AC0CE3" w:rsidRPr="008F106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72117" w:rsidRPr="008F1061" w:rsidRDefault="00D72117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D72117" w:rsidRPr="008F1061" w:rsidRDefault="003B79E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ГОСТ 14918-80</w:t>
            </w:r>
          </w:p>
        </w:tc>
        <w:tc>
          <w:tcPr>
            <w:tcW w:w="3118" w:type="dxa"/>
          </w:tcPr>
          <w:p w:rsidR="003B79E7" w:rsidRPr="008F1061" w:rsidRDefault="003B79E7" w:rsidP="003B79E7">
            <w:pPr>
              <w:pStyle w:val="a8"/>
              <w:rPr>
                <w:b/>
              </w:rPr>
            </w:pPr>
            <w:r w:rsidRPr="008F1061">
              <w:rPr>
                <w:rStyle w:val="itemparamname1"/>
                <w:rFonts w:ascii="Times New Roman" w:hAnsi="Times New Roman" w:cs="Times New Roman"/>
                <w:b w:val="0"/>
                <w:sz w:val="22"/>
                <w:szCs w:val="22"/>
              </w:rPr>
              <w:t>Размер, мм</w:t>
            </w:r>
            <w:r w:rsidRPr="008F1061">
              <w:rPr>
                <w:b/>
              </w:rPr>
              <w:t xml:space="preserve"> - </w:t>
            </w:r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0,55х1250х2500</w:t>
            </w:r>
            <w:r w:rsidRPr="008F1061">
              <w:rPr>
                <w:b/>
              </w:rPr>
              <w:t xml:space="preserve"> </w:t>
            </w:r>
          </w:p>
          <w:p w:rsidR="003B79E7" w:rsidRPr="008F1061" w:rsidRDefault="003B79E7" w:rsidP="003B79E7">
            <w:pPr>
              <w:pStyle w:val="a8"/>
              <w:rPr>
                <w:b/>
              </w:rPr>
            </w:pPr>
            <w:r w:rsidRPr="008F1061">
              <w:rPr>
                <w:rStyle w:val="itemparamname1"/>
                <w:rFonts w:ascii="Times New Roman" w:hAnsi="Times New Roman" w:cs="Times New Roman"/>
                <w:b w:val="0"/>
                <w:sz w:val="22"/>
                <w:szCs w:val="22"/>
              </w:rPr>
              <w:t>Вес листа, кг</w:t>
            </w:r>
            <w:r w:rsidRPr="008F1061">
              <w:rPr>
                <w:b/>
              </w:rPr>
              <w:t xml:space="preserve"> – </w:t>
            </w:r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13,900</w:t>
            </w:r>
            <w:r w:rsidRPr="008F1061">
              <w:rPr>
                <w:b/>
              </w:rPr>
              <w:t xml:space="preserve"> </w:t>
            </w:r>
          </w:p>
          <w:p w:rsidR="003B79E7" w:rsidRPr="008F1061" w:rsidRDefault="003B79E7" w:rsidP="003B79E7">
            <w:pPr>
              <w:pStyle w:val="a8"/>
              <w:rPr>
                <w:b/>
              </w:rPr>
            </w:pPr>
            <w:r w:rsidRPr="008F1061">
              <w:rPr>
                <w:rStyle w:val="itemparamname1"/>
                <w:rFonts w:ascii="Times New Roman" w:hAnsi="Times New Roman" w:cs="Times New Roman"/>
                <w:b w:val="0"/>
                <w:sz w:val="22"/>
                <w:szCs w:val="22"/>
              </w:rPr>
              <w:t>Марка стали</w:t>
            </w:r>
            <w:r w:rsidRPr="008F1061">
              <w:rPr>
                <w:b/>
              </w:rPr>
              <w:t xml:space="preserve"> - </w:t>
            </w:r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08сп/3сп</w:t>
            </w:r>
            <w:r w:rsidRPr="008F1061">
              <w:rPr>
                <w:b/>
              </w:rPr>
              <w:t xml:space="preserve"> </w:t>
            </w:r>
          </w:p>
          <w:p w:rsidR="00D72117" w:rsidRPr="008F1061" w:rsidRDefault="003B79E7" w:rsidP="003B79E7">
            <w:pPr>
              <w:pStyle w:val="a8"/>
            </w:pPr>
            <w:r w:rsidRPr="008F1061">
              <w:rPr>
                <w:rStyle w:val="itemparamname1"/>
                <w:rFonts w:ascii="Times New Roman" w:hAnsi="Times New Roman" w:cs="Times New Roman"/>
                <w:b w:val="0"/>
                <w:sz w:val="22"/>
                <w:szCs w:val="22"/>
              </w:rPr>
              <w:t>Параметры</w:t>
            </w:r>
            <w:r w:rsidRPr="008F1061">
              <w:t xml:space="preserve"> - </w:t>
            </w:r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ОН</w:t>
            </w:r>
            <w:proofErr w:type="gramStart"/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,В</w:t>
            </w:r>
            <w:proofErr w:type="gramEnd"/>
            <w:r w:rsidRPr="008F1061">
              <w:rPr>
                <w:rStyle w:val="itemparamvalue1"/>
                <w:rFonts w:ascii="Times New Roman" w:hAnsi="Times New Roman" w:cs="Times New Roman"/>
                <w:color w:val="auto"/>
                <w:sz w:val="22"/>
                <w:szCs w:val="22"/>
              </w:rPr>
              <w:t>Г,ХП</w:t>
            </w:r>
          </w:p>
        </w:tc>
      </w:tr>
      <w:tr w:rsidR="00D72117" w:rsidRPr="008F1061" w:rsidTr="00AC0CE3">
        <w:trPr>
          <w:trHeight w:val="874"/>
        </w:trPr>
        <w:tc>
          <w:tcPr>
            <w:tcW w:w="1242" w:type="dxa"/>
          </w:tcPr>
          <w:p w:rsidR="00D72117" w:rsidRPr="008F1061" w:rsidRDefault="00D72117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2302711</w:t>
            </w:r>
          </w:p>
        </w:tc>
        <w:tc>
          <w:tcPr>
            <w:tcW w:w="2847" w:type="dxa"/>
            <w:vAlign w:val="bottom"/>
          </w:tcPr>
          <w:p w:rsidR="00D72117" w:rsidRPr="008F1061" w:rsidRDefault="00D72117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ГАЗ ПРОПАН СЖИЖЕННЫЙ ТЕХНИЧЕСКИЙ ПТ</w:t>
            </w:r>
          </w:p>
        </w:tc>
        <w:tc>
          <w:tcPr>
            <w:tcW w:w="839" w:type="dxa"/>
            <w:vAlign w:val="bottom"/>
          </w:tcPr>
          <w:p w:rsidR="00D72117" w:rsidRPr="008F1061" w:rsidRDefault="00D72117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908</w:t>
            </w:r>
          </w:p>
        </w:tc>
        <w:tc>
          <w:tcPr>
            <w:tcW w:w="709" w:type="dxa"/>
          </w:tcPr>
          <w:p w:rsidR="00D72117" w:rsidRPr="008F1061" w:rsidRDefault="00D72117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КГ</w:t>
            </w:r>
          </w:p>
        </w:tc>
        <w:tc>
          <w:tcPr>
            <w:tcW w:w="1559" w:type="dxa"/>
          </w:tcPr>
          <w:p w:rsidR="00D72117" w:rsidRPr="008F1061" w:rsidRDefault="003B79E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bCs/>
                <w:sz w:val="24"/>
                <w:szCs w:val="24"/>
              </w:rPr>
              <w:t>ГОСТ</w:t>
            </w:r>
            <w:r w:rsidRPr="008F1061">
              <w:rPr>
                <w:sz w:val="24"/>
                <w:szCs w:val="24"/>
              </w:rPr>
              <w:t xml:space="preserve"> 20448-90</w:t>
            </w:r>
          </w:p>
        </w:tc>
        <w:tc>
          <w:tcPr>
            <w:tcW w:w="3118" w:type="dxa"/>
          </w:tcPr>
          <w:p w:rsidR="00D72117" w:rsidRPr="008F1061" w:rsidRDefault="00684C81" w:rsidP="00684C81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Сумма пропана и пропилена, не менее – 75</w:t>
            </w:r>
          </w:p>
          <w:p w:rsidR="00684C81" w:rsidRPr="008F1061" w:rsidRDefault="00684C81" w:rsidP="00684C81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Объемная доля жидкого остатка при 20 °С, %, не более – 0,7</w:t>
            </w:r>
          </w:p>
          <w:p w:rsidR="00684C81" w:rsidRPr="008F1061" w:rsidRDefault="00684C81" w:rsidP="00684C81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Давление насыщенных паров, избыточное, МПа, при температуре: плюс 45 °С, не более – 1,6: минус 20 °С, не менее – 0,16.</w:t>
            </w:r>
          </w:p>
          <w:p w:rsidR="00684C81" w:rsidRPr="008F1061" w:rsidRDefault="00684C81" w:rsidP="00684C81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 xml:space="preserve">Массовая доля сероводорода и </w:t>
            </w:r>
            <w:proofErr w:type="spellStart"/>
            <w:r w:rsidRPr="008F1061">
              <w:rPr>
                <w:lang w:eastAsia="ru-RU"/>
              </w:rPr>
              <w:t>меркаптановой</w:t>
            </w:r>
            <w:proofErr w:type="spellEnd"/>
            <w:r w:rsidRPr="008F1061">
              <w:rPr>
                <w:lang w:eastAsia="ru-RU"/>
              </w:rPr>
              <w:t xml:space="preserve"> серы, %,          не более – 0,013</w:t>
            </w:r>
          </w:p>
          <w:p w:rsidR="00684C81" w:rsidRPr="008F1061" w:rsidRDefault="00684C81" w:rsidP="00684C81">
            <w:pPr>
              <w:pStyle w:val="a8"/>
            </w:pPr>
            <w:r w:rsidRPr="008F1061">
              <w:rPr>
                <w:lang w:eastAsia="ru-RU"/>
              </w:rPr>
              <w:t>Интенсивность запаха, баллы, не менее - 3</w:t>
            </w:r>
          </w:p>
        </w:tc>
      </w:tr>
      <w:tr w:rsidR="00D72117" w:rsidTr="00AC0CE3">
        <w:tc>
          <w:tcPr>
            <w:tcW w:w="1242" w:type="dxa"/>
          </w:tcPr>
          <w:p w:rsidR="00D72117" w:rsidRPr="008F1061" w:rsidRDefault="00D72117" w:rsidP="00C45A95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2019377</w:t>
            </w:r>
          </w:p>
        </w:tc>
        <w:tc>
          <w:tcPr>
            <w:tcW w:w="2847" w:type="dxa"/>
            <w:vAlign w:val="bottom"/>
          </w:tcPr>
          <w:p w:rsidR="00D72117" w:rsidRPr="008F1061" w:rsidRDefault="00D72117" w:rsidP="00C45A95">
            <w:pPr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ДЮБЕЛЬ-ГВОЗДЬ 6Х80</w:t>
            </w:r>
          </w:p>
        </w:tc>
        <w:tc>
          <w:tcPr>
            <w:tcW w:w="839" w:type="dxa"/>
            <w:vAlign w:val="bottom"/>
          </w:tcPr>
          <w:p w:rsidR="00D72117" w:rsidRPr="008F1061" w:rsidRDefault="00D72117" w:rsidP="00F81E8F">
            <w:pPr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</w:tcPr>
          <w:p w:rsidR="00D72117" w:rsidRPr="008F1061" w:rsidRDefault="00D72117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ШТ</w:t>
            </w:r>
          </w:p>
        </w:tc>
        <w:tc>
          <w:tcPr>
            <w:tcW w:w="1559" w:type="dxa"/>
          </w:tcPr>
          <w:p w:rsidR="00D72117" w:rsidRPr="008F1061" w:rsidRDefault="00D72117" w:rsidP="00684C81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F1061">
              <w:rPr>
                <w:sz w:val="24"/>
                <w:szCs w:val="24"/>
              </w:rPr>
              <w:t>ТУ 14-4-1731-2007</w:t>
            </w:r>
          </w:p>
        </w:tc>
        <w:tc>
          <w:tcPr>
            <w:tcW w:w="3118" w:type="dxa"/>
          </w:tcPr>
          <w:p w:rsidR="00D72117" w:rsidRPr="008F1061" w:rsidRDefault="00D72117" w:rsidP="00F81E8F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Длина дюбель-гвоздя 6х80 мм</w:t>
            </w:r>
          </w:p>
          <w:p w:rsidR="00D72117" w:rsidRPr="008F1061" w:rsidRDefault="00D72117" w:rsidP="00F81E8F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Длина самого гвоздя – 85мм;</w:t>
            </w:r>
          </w:p>
          <w:p w:rsidR="00D72117" w:rsidRPr="008F1061" w:rsidRDefault="00D72117" w:rsidP="00F81E8F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Диаметр дюбеля - 6 мм</w:t>
            </w:r>
          </w:p>
          <w:p w:rsidR="00D72117" w:rsidRPr="008F1061" w:rsidRDefault="00D72117" w:rsidP="00F81E8F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Толщина - минимальная 10мм;</w:t>
            </w:r>
          </w:p>
          <w:p w:rsidR="00D72117" w:rsidRPr="008F1061" w:rsidRDefault="00D72117" w:rsidP="00F81E8F">
            <w:pPr>
              <w:pStyle w:val="a8"/>
              <w:rPr>
                <w:lang w:eastAsia="ru-RU"/>
              </w:rPr>
            </w:pPr>
            <w:r w:rsidRPr="008F1061">
              <w:rPr>
                <w:lang w:eastAsia="ru-RU"/>
              </w:rPr>
              <w:t>максимальная  - 50мм;</w:t>
            </w:r>
          </w:p>
          <w:p w:rsidR="00D72117" w:rsidRPr="002D73A6" w:rsidRDefault="00D72117" w:rsidP="00F81E8F">
            <w:pPr>
              <w:pStyle w:val="a8"/>
              <w:rPr>
                <w:lang w:eastAsia="ru-RU"/>
              </w:rPr>
            </w:pPr>
            <w:proofErr w:type="spellStart"/>
            <w:r w:rsidRPr="008F1061">
              <w:rPr>
                <w:lang w:eastAsia="ru-RU"/>
              </w:rPr>
              <w:t>Анкеровочная</w:t>
            </w:r>
            <w:proofErr w:type="spellEnd"/>
            <w:r w:rsidRPr="008F1061">
              <w:rPr>
                <w:lang w:eastAsia="ru-RU"/>
              </w:rPr>
              <w:t xml:space="preserve"> глубина- 70мм.</w:t>
            </w:r>
          </w:p>
          <w:p w:rsidR="00D72117" w:rsidRPr="002D73A6" w:rsidRDefault="00D72117" w:rsidP="00F81E8F">
            <w:pPr>
              <w:pStyle w:val="a8"/>
            </w:pPr>
          </w:p>
        </w:tc>
      </w:tr>
    </w:tbl>
    <w:p w:rsidR="00B90706" w:rsidRPr="00684C81" w:rsidRDefault="00BD7C19" w:rsidP="00684C81">
      <w:pPr>
        <w:pStyle w:val="a7"/>
        <w:numPr>
          <w:ilvl w:val="0"/>
          <w:numId w:val="23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:rsidR="00BD7C19" w:rsidRPr="00457793" w:rsidRDefault="00B409C7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D7C19" w:rsidRPr="004577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BD7C19" w:rsidRPr="00457793">
        <w:rPr>
          <w:rFonts w:ascii="Times New Roman" w:hAnsi="Times New Roman"/>
          <w:sz w:val="24"/>
          <w:szCs w:val="24"/>
        </w:rPr>
        <w:t xml:space="preserve">. К поставке допускается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>, отвечающ</w:t>
      </w:r>
      <w:r w:rsidR="00BE0729">
        <w:rPr>
          <w:rFonts w:ascii="Times New Roman" w:hAnsi="Times New Roman"/>
          <w:sz w:val="24"/>
          <w:szCs w:val="24"/>
        </w:rPr>
        <w:t>ие</w:t>
      </w:r>
      <w:r w:rsidR="00BD7C19" w:rsidRPr="00457793">
        <w:rPr>
          <w:rFonts w:ascii="Times New Roman" w:hAnsi="Times New Roman"/>
          <w:sz w:val="24"/>
          <w:szCs w:val="24"/>
        </w:rPr>
        <w:t xml:space="preserve"> следующим требованиям: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быть нов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, ранее не использованн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российских производителей - наличие </w:t>
      </w:r>
      <w:r w:rsidR="00BE0729">
        <w:rPr>
          <w:rFonts w:ascii="Times New Roman" w:hAnsi="Times New Roman"/>
          <w:sz w:val="24"/>
          <w:szCs w:val="24"/>
        </w:rPr>
        <w:t xml:space="preserve">ГОСТ, </w:t>
      </w:r>
      <w:r w:rsidRPr="00457793">
        <w:rPr>
          <w:rFonts w:ascii="Times New Roman" w:hAnsi="Times New Roman"/>
          <w:sz w:val="24"/>
          <w:szCs w:val="24"/>
        </w:rPr>
        <w:t>ТУ, подтверждающих соответствие техническим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впервые поставляемые заводом - изготовителем для нужд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не использовавшиеся ранее на </w:t>
      </w:r>
      <w:proofErr w:type="spellStart"/>
      <w:r w:rsidR="00BD7C19"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="00BD7C19" w:rsidRPr="00457793">
        <w:rPr>
          <w:rFonts w:ascii="Times New Roman" w:hAnsi="Times New Roman"/>
          <w:sz w:val="24"/>
          <w:szCs w:val="24"/>
        </w:rPr>
        <w:t xml:space="preserve">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(выводимые на рынок зарубежные или отечественные опытные образцы) допускается к рассмотрению как альтернативный вариант;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пройти обязательную аттестацию в аккредитованном Центре ПАО «</w:t>
      </w:r>
      <w:proofErr w:type="spellStart"/>
      <w:r w:rsidR="00BD7C19"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="00BD7C19" w:rsidRPr="00457793">
        <w:rPr>
          <w:rFonts w:ascii="Times New Roman" w:hAnsi="Times New Roman"/>
          <w:sz w:val="24"/>
          <w:szCs w:val="24"/>
        </w:rPr>
        <w:t>»;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должны </w:t>
      </w:r>
      <w:r w:rsidR="00BD7C19" w:rsidRPr="00457793">
        <w:rPr>
          <w:rFonts w:ascii="Times New Roman" w:hAnsi="Times New Roman"/>
          <w:sz w:val="24"/>
          <w:szCs w:val="24"/>
        </w:rPr>
        <w:t>соответствовать требованиям технической политики ПАО «</w:t>
      </w:r>
      <w:proofErr w:type="spellStart"/>
      <w:r w:rsidR="00BD7C19"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="00BD7C19" w:rsidRPr="00457793">
        <w:rPr>
          <w:rFonts w:ascii="Times New Roman" w:hAnsi="Times New Roman"/>
          <w:sz w:val="24"/>
          <w:szCs w:val="24"/>
        </w:rPr>
        <w:t>»;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2</w:t>
      </w:r>
      <w:r w:rsidR="00BD7C19" w:rsidRPr="00457793">
        <w:rPr>
          <w:szCs w:val="24"/>
        </w:rPr>
        <w:t xml:space="preserve">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="00BD7C19" w:rsidRPr="00457793">
        <w:rPr>
          <w:szCs w:val="24"/>
        </w:rPr>
        <w:t xml:space="preserve"> для нужд ПАО </w:t>
      </w:r>
      <w:r w:rsidR="00542AAC" w:rsidRPr="00542AAC">
        <w:rPr>
          <w:rStyle w:val="Exact1"/>
          <w:color w:val="000000"/>
          <w:szCs w:val="24"/>
        </w:rPr>
        <w:t>«</w:t>
      </w:r>
      <w:proofErr w:type="spellStart"/>
      <w:r w:rsidR="00542AAC" w:rsidRPr="00542AAC">
        <w:rPr>
          <w:rStyle w:val="Exact1"/>
          <w:color w:val="000000"/>
          <w:szCs w:val="24"/>
        </w:rPr>
        <w:t>Россети</w:t>
      </w:r>
      <w:proofErr w:type="spellEnd"/>
      <w:r w:rsidR="00542AAC" w:rsidRPr="00542AAC">
        <w:rPr>
          <w:rStyle w:val="Exact1"/>
          <w:color w:val="000000"/>
          <w:szCs w:val="24"/>
        </w:rPr>
        <w:t xml:space="preserve"> Центр»</w:t>
      </w:r>
      <w:r w:rsidR="00542AAC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3</w:t>
      </w:r>
      <w:r w:rsidR="00BD7C19" w:rsidRPr="00457793">
        <w:rPr>
          <w:szCs w:val="24"/>
        </w:rPr>
        <w:t xml:space="preserve">. </w:t>
      </w:r>
      <w:r w:rsidR="00BE0729">
        <w:rPr>
          <w:szCs w:val="24"/>
        </w:rPr>
        <w:t>Строительные материалы</w:t>
      </w:r>
      <w:r w:rsidR="00BD7C19"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4</w:t>
      </w:r>
      <w:r w:rsidR="00BD7C19" w:rsidRPr="00457793">
        <w:rPr>
          <w:szCs w:val="24"/>
        </w:rPr>
        <w:t>. Упаковка, транспортирование, условия и сроки хранения.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</w:t>
      </w:r>
      <w:r w:rsidR="00BE0729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</w:t>
      </w:r>
      <w:r w:rsidR="005B5516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>.</w:t>
      </w:r>
    </w:p>
    <w:p w:rsidR="00BD7C19" w:rsidRPr="00457793" w:rsidRDefault="005B5516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Строительные 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 w:rsidR="00DF6243"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 w:rsidR="00DF6243">
        <w:rPr>
          <w:szCs w:val="24"/>
        </w:rPr>
        <w:t>стро</w:t>
      </w:r>
      <w:r>
        <w:rPr>
          <w:szCs w:val="24"/>
        </w:rPr>
        <w:t xml:space="preserve">ительными </w:t>
      </w:r>
      <w:r w:rsidR="00DF6243">
        <w:rPr>
          <w:szCs w:val="24"/>
        </w:rPr>
        <w:t>материалами</w:t>
      </w:r>
      <w:r w:rsidR="00DF6243"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:rsidR="00BD7C19" w:rsidRPr="00457793" w:rsidRDefault="00B409C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5</w:t>
      </w:r>
      <w:r w:rsidR="00BD7C19" w:rsidRPr="00457793">
        <w:rPr>
          <w:szCs w:val="24"/>
        </w:rPr>
        <w:t xml:space="preserve">. Каждая партия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6</w:t>
      </w:r>
      <w:r w:rsidR="00BD7C19" w:rsidRPr="00457793">
        <w:rPr>
          <w:szCs w:val="24"/>
        </w:rPr>
        <w:t xml:space="preserve">. Срок изготовления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должен быть не более полугода от момента поставки.</w:t>
      </w:r>
    </w:p>
    <w:p w:rsidR="00B409C7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должны входить документы: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BD7C19" w:rsidRPr="005B5516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>
        <w:rPr>
          <w:szCs w:val="24"/>
        </w:rPr>
        <w:t>строит</w:t>
      </w:r>
      <w:r w:rsidR="005B5516" w:rsidRPr="005B5516">
        <w:rPr>
          <w:rFonts w:ascii="Times New Roman" w:hAnsi="Times New Roman"/>
          <w:sz w:val="24"/>
          <w:szCs w:val="24"/>
        </w:rPr>
        <w:t>ельных материалов</w:t>
      </w:r>
      <w:r w:rsidRPr="005B5516">
        <w:rPr>
          <w:rFonts w:ascii="Times New Roman" w:hAnsi="Times New Roman"/>
          <w:sz w:val="24"/>
          <w:szCs w:val="24"/>
        </w:rPr>
        <w:t xml:space="preserve"> </w:t>
      </w:r>
      <w:r w:rsidRPr="00457793">
        <w:rPr>
          <w:rFonts w:ascii="Times New Roman" w:hAnsi="Times New Roman"/>
          <w:sz w:val="24"/>
          <w:szCs w:val="24"/>
        </w:rPr>
        <w:t xml:space="preserve">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строительных материалов</w:t>
      </w:r>
      <w:r w:rsidRPr="00457793">
        <w:rPr>
          <w:rFonts w:ascii="Times New Roman" w:hAnsi="Times New Roman"/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5B5516" w:rsidRPr="005B5516">
        <w:rPr>
          <w:rFonts w:ascii="Times New Roman" w:hAnsi="Times New Roman"/>
          <w:sz w:val="24"/>
          <w:szCs w:val="24"/>
        </w:rPr>
        <w:t>строительные материалы</w:t>
      </w:r>
      <w:r w:rsidRPr="005B5516">
        <w:rPr>
          <w:rFonts w:ascii="Times New Roman" w:hAnsi="Times New Roman"/>
          <w:sz w:val="24"/>
          <w:szCs w:val="24"/>
        </w:rPr>
        <w:t xml:space="preserve"> конкретных типов.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BD7C19" w:rsidRDefault="00B409C7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8</w:t>
      </w:r>
      <w:r w:rsidR="00960914" w:rsidRPr="00960914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:rsidR="00BD7C19" w:rsidRPr="00457793" w:rsidRDefault="00B90706" w:rsidP="00B9070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    </w:t>
      </w:r>
      <w:r w:rsidR="00BD7C19" w:rsidRPr="00457793">
        <w:rPr>
          <w:szCs w:val="24"/>
        </w:rPr>
        <w:t xml:space="preserve">Каждая партия </w:t>
      </w:r>
      <w:r w:rsidR="005B5516" w:rsidRPr="005B5516">
        <w:rPr>
          <w:szCs w:val="24"/>
        </w:rPr>
        <w:t>строительны</w:t>
      </w:r>
      <w:r w:rsidR="005B5516">
        <w:rPr>
          <w:szCs w:val="24"/>
        </w:rPr>
        <w:t>х</w:t>
      </w:r>
      <w:r w:rsidR="005B5516" w:rsidRPr="005B5516">
        <w:rPr>
          <w:szCs w:val="24"/>
        </w:rPr>
        <w:t xml:space="preserve"> материал</w:t>
      </w:r>
      <w:r w:rsidR="005B5516">
        <w:rPr>
          <w:szCs w:val="24"/>
        </w:rPr>
        <w:t>ов</w:t>
      </w:r>
      <w:r w:rsidR="00BD7C19" w:rsidRPr="00457793">
        <w:rPr>
          <w:szCs w:val="24"/>
        </w:rPr>
        <w:t xml:space="preserve"> должна пройти входной контроль, осуществляемый представителями филиалов ПАО </w:t>
      </w:r>
      <w:r w:rsidR="00A52527" w:rsidRPr="00A52527">
        <w:rPr>
          <w:rStyle w:val="Exact1"/>
          <w:color w:val="000000"/>
          <w:szCs w:val="24"/>
        </w:rPr>
        <w:t>«</w:t>
      </w:r>
      <w:proofErr w:type="spellStart"/>
      <w:r w:rsidR="00A52527" w:rsidRPr="00A52527">
        <w:rPr>
          <w:rStyle w:val="Exact1"/>
          <w:color w:val="000000"/>
          <w:szCs w:val="24"/>
        </w:rPr>
        <w:t>Россети</w:t>
      </w:r>
      <w:proofErr w:type="spellEnd"/>
      <w:r w:rsidR="00A52527" w:rsidRPr="00A52527">
        <w:rPr>
          <w:rStyle w:val="Exact1"/>
          <w:color w:val="000000"/>
          <w:szCs w:val="24"/>
        </w:rPr>
        <w:t xml:space="preserve"> Центр»</w:t>
      </w:r>
      <w:r w:rsidR="00A52527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и ответственными представителями Поставщика при получении их на склад.</w:t>
      </w:r>
    </w:p>
    <w:p w:rsidR="00B90706" w:rsidRDefault="00BD7C19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4225" w:rsidRDefault="00094225" w:rsidP="008F1061">
      <w:pPr>
        <w:pStyle w:val="a7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94225" w:rsidRDefault="00094225" w:rsidP="008F1061">
      <w:pPr>
        <w:pStyle w:val="a7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F1061" w:rsidRPr="00B90706" w:rsidRDefault="008F1061" w:rsidP="008F1061">
      <w:pPr>
        <w:pStyle w:val="a7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СЭЗиС</w:t>
      </w:r>
      <w:proofErr w:type="spellEnd"/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    /________</w:t>
      </w:r>
      <w:r>
        <w:rPr>
          <w:rFonts w:ascii="Times New Roman" w:hAnsi="Times New Roman"/>
          <w:b/>
          <w:sz w:val="24"/>
          <w:szCs w:val="24"/>
          <w:u w:val="single"/>
        </w:rPr>
        <w:t>____________</w:t>
      </w:r>
      <w:r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</w:t>
      </w:r>
      <w:r w:rsidR="00094225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            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/  </w:t>
      </w:r>
      <w:r>
        <w:rPr>
          <w:rFonts w:ascii="Times New Roman" w:hAnsi="Times New Roman"/>
          <w:b/>
          <w:sz w:val="24"/>
          <w:szCs w:val="24"/>
          <w:u w:val="single"/>
        </w:rPr>
        <w:t>Кузнецов В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А.</w:t>
      </w:r>
    </w:p>
    <w:p w:rsidR="008F1061" w:rsidRDefault="008F1061" w:rsidP="008F1061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5B5516">
        <w:rPr>
          <w:rFonts w:ascii="Times New Roman" w:hAnsi="Times New Roman"/>
          <w:sz w:val="16"/>
          <w:szCs w:val="16"/>
        </w:rPr>
        <w:t xml:space="preserve">     должность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5B5516">
        <w:rPr>
          <w:rFonts w:ascii="Times New Roman" w:hAnsi="Times New Roman"/>
          <w:sz w:val="16"/>
          <w:szCs w:val="16"/>
        </w:rPr>
        <w:t>подпись                       Фамилия И.О</w:t>
      </w:r>
      <w:r>
        <w:rPr>
          <w:rFonts w:ascii="Times New Roman" w:hAnsi="Times New Roman"/>
          <w:sz w:val="16"/>
          <w:szCs w:val="16"/>
        </w:rPr>
        <w:t>.</w:t>
      </w:r>
      <w:r w:rsidRPr="00990163">
        <w:rPr>
          <w:sz w:val="26"/>
          <w:szCs w:val="26"/>
        </w:rPr>
        <w:t xml:space="preserve"> </w:t>
      </w:r>
    </w:p>
    <w:p w:rsidR="008F1061" w:rsidRDefault="008F1061" w:rsidP="008F1061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8F1061" w:rsidRDefault="008F1061" w:rsidP="008F1061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AF7AC8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AF7AC8" w:rsidRPr="005B5516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16"/>
          <w:szCs w:val="16"/>
        </w:rPr>
      </w:pPr>
    </w:p>
    <w:sectPr w:rsidR="00AF7AC8" w:rsidRPr="005B5516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56D55BE"/>
    <w:multiLevelType w:val="multilevel"/>
    <w:tmpl w:val="244CCD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974"/>
    <w:multiLevelType w:val="multilevel"/>
    <w:tmpl w:val="5210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1235DA"/>
    <w:multiLevelType w:val="multilevel"/>
    <w:tmpl w:val="7940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5">
    <w:nsid w:val="13BD7B4E"/>
    <w:multiLevelType w:val="multilevel"/>
    <w:tmpl w:val="80C4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8455D"/>
    <w:multiLevelType w:val="multilevel"/>
    <w:tmpl w:val="6ACE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8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20521FB0"/>
    <w:multiLevelType w:val="multilevel"/>
    <w:tmpl w:val="B9D2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1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10" w:hanging="36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138" w:hanging="720"/>
      </w:pPr>
    </w:lvl>
    <w:lvl w:ilvl="4">
      <w:start w:val="1"/>
      <w:numFmt w:val="decimal"/>
      <w:isLgl/>
      <w:lvlText w:val="%1.%2.%3.%4.%5."/>
      <w:lvlJc w:val="left"/>
      <w:pPr>
        <w:ind w:left="2782" w:hanging="1080"/>
      </w:pPr>
    </w:lvl>
    <w:lvl w:ilvl="5">
      <w:start w:val="1"/>
      <w:numFmt w:val="decimal"/>
      <w:isLgl/>
      <w:lvlText w:val="%1.%2.%3.%4.%5.%6."/>
      <w:lvlJc w:val="left"/>
      <w:pPr>
        <w:ind w:left="3066" w:hanging="1080"/>
      </w:pPr>
    </w:lvl>
    <w:lvl w:ilvl="6">
      <w:start w:val="1"/>
      <w:numFmt w:val="decimal"/>
      <w:isLgl/>
      <w:lvlText w:val="%1.%2.%3.%4.%5.%6.%7."/>
      <w:lvlJc w:val="left"/>
      <w:pPr>
        <w:ind w:left="3710" w:hanging="1440"/>
      </w:p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</w:lvl>
    <w:lvl w:ilvl="8">
      <w:start w:val="1"/>
      <w:numFmt w:val="decimal"/>
      <w:isLgl/>
      <w:lvlText w:val="%1.%2.%3.%4.%5.%6.%7.%8.%9."/>
      <w:lvlJc w:val="left"/>
      <w:pPr>
        <w:ind w:left="4638" w:hanging="1800"/>
      </w:pPr>
    </w:lvl>
  </w:abstractNum>
  <w:abstractNum w:abstractNumId="14">
    <w:nsid w:val="2795299F"/>
    <w:multiLevelType w:val="multilevel"/>
    <w:tmpl w:val="D79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FE2CCD"/>
    <w:multiLevelType w:val="multilevel"/>
    <w:tmpl w:val="055C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9B10A2E"/>
    <w:multiLevelType w:val="multilevel"/>
    <w:tmpl w:val="789C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555719"/>
    <w:multiLevelType w:val="multilevel"/>
    <w:tmpl w:val="3B0C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744F3"/>
    <w:multiLevelType w:val="multilevel"/>
    <w:tmpl w:val="E660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C24960"/>
    <w:multiLevelType w:val="multilevel"/>
    <w:tmpl w:val="7E0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19"/>
  </w:num>
  <w:num w:numId="4">
    <w:abstractNumId w:val="11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7"/>
  </w:num>
  <w:num w:numId="9">
    <w:abstractNumId w:val="22"/>
  </w:num>
  <w:num w:numId="10">
    <w:abstractNumId w:val="25"/>
  </w:num>
  <w:num w:numId="11">
    <w:abstractNumId w:val="12"/>
  </w:num>
  <w:num w:numId="12">
    <w:abstractNumId w:val="24"/>
  </w:num>
  <w:num w:numId="13">
    <w:abstractNumId w:val="24"/>
  </w:num>
  <w:num w:numId="14">
    <w:abstractNumId w:val="20"/>
  </w:num>
  <w:num w:numId="15">
    <w:abstractNumId w:val="24"/>
  </w:num>
  <w:num w:numId="16">
    <w:abstractNumId w:val="30"/>
  </w:num>
  <w:num w:numId="17">
    <w:abstractNumId w:val="8"/>
  </w:num>
  <w:num w:numId="18">
    <w:abstractNumId w:val="23"/>
  </w:num>
  <w:num w:numId="19">
    <w:abstractNumId w:val="7"/>
  </w:num>
  <w:num w:numId="20">
    <w:abstractNumId w:val="3"/>
  </w:num>
  <w:num w:numId="21">
    <w:abstractNumId w:val="27"/>
  </w:num>
  <w:num w:numId="22">
    <w:abstractNumId w:val="29"/>
  </w:num>
  <w:num w:numId="23">
    <w:abstractNumId w:val="13"/>
  </w:num>
  <w:num w:numId="24">
    <w:abstractNumId w:val="18"/>
  </w:num>
  <w:num w:numId="25">
    <w:abstractNumId w:val="2"/>
  </w:num>
  <w:num w:numId="26">
    <w:abstractNumId w:val="26"/>
  </w:num>
  <w:num w:numId="27">
    <w:abstractNumId w:val="15"/>
  </w:num>
  <w:num w:numId="28">
    <w:abstractNumId w:val="14"/>
  </w:num>
  <w:num w:numId="29">
    <w:abstractNumId w:val="1"/>
  </w:num>
  <w:num w:numId="30">
    <w:abstractNumId w:val="0"/>
  </w:num>
  <w:num w:numId="31">
    <w:abstractNumId w:val="28"/>
  </w:num>
  <w:num w:numId="32">
    <w:abstractNumId w:val="6"/>
  </w:num>
  <w:num w:numId="33">
    <w:abstractNumId w:val="9"/>
  </w:num>
  <w:num w:numId="3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94225"/>
    <w:rsid w:val="000A1B47"/>
    <w:rsid w:val="000A2AF3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157AA"/>
    <w:rsid w:val="0012150E"/>
    <w:rsid w:val="00124802"/>
    <w:rsid w:val="00127AE6"/>
    <w:rsid w:val="00130989"/>
    <w:rsid w:val="00131F17"/>
    <w:rsid w:val="00136E52"/>
    <w:rsid w:val="00151F27"/>
    <w:rsid w:val="0015382A"/>
    <w:rsid w:val="0016438D"/>
    <w:rsid w:val="00166DDF"/>
    <w:rsid w:val="001672BC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2D67"/>
    <w:rsid w:val="00214FE1"/>
    <w:rsid w:val="002153FC"/>
    <w:rsid w:val="00221636"/>
    <w:rsid w:val="00226EF8"/>
    <w:rsid w:val="00230594"/>
    <w:rsid w:val="002309ED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85821"/>
    <w:rsid w:val="00292C55"/>
    <w:rsid w:val="00294685"/>
    <w:rsid w:val="0029498E"/>
    <w:rsid w:val="00296F10"/>
    <w:rsid w:val="002A1D51"/>
    <w:rsid w:val="002A37E7"/>
    <w:rsid w:val="002A4FF0"/>
    <w:rsid w:val="002A7059"/>
    <w:rsid w:val="002B0AFB"/>
    <w:rsid w:val="002B3743"/>
    <w:rsid w:val="002B5950"/>
    <w:rsid w:val="002B779E"/>
    <w:rsid w:val="002C2F21"/>
    <w:rsid w:val="002C64A2"/>
    <w:rsid w:val="002C670E"/>
    <w:rsid w:val="002C7247"/>
    <w:rsid w:val="002D5C24"/>
    <w:rsid w:val="002D63BC"/>
    <w:rsid w:val="002D73A6"/>
    <w:rsid w:val="002E4F20"/>
    <w:rsid w:val="002E5DF7"/>
    <w:rsid w:val="002E6307"/>
    <w:rsid w:val="002E69D5"/>
    <w:rsid w:val="002E71FB"/>
    <w:rsid w:val="002F1993"/>
    <w:rsid w:val="002F2F28"/>
    <w:rsid w:val="002F42F2"/>
    <w:rsid w:val="002F6654"/>
    <w:rsid w:val="002F6CA3"/>
    <w:rsid w:val="00303C47"/>
    <w:rsid w:val="00306EC8"/>
    <w:rsid w:val="0031003C"/>
    <w:rsid w:val="003125FC"/>
    <w:rsid w:val="003130CD"/>
    <w:rsid w:val="00313FE1"/>
    <w:rsid w:val="00320584"/>
    <w:rsid w:val="00322D09"/>
    <w:rsid w:val="003237C2"/>
    <w:rsid w:val="00333FE6"/>
    <w:rsid w:val="00334DDD"/>
    <w:rsid w:val="00335D19"/>
    <w:rsid w:val="003373F0"/>
    <w:rsid w:val="003375D8"/>
    <w:rsid w:val="003423F0"/>
    <w:rsid w:val="0034438B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B79E7"/>
    <w:rsid w:val="003D43E7"/>
    <w:rsid w:val="003D74D6"/>
    <w:rsid w:val="003E0125"/>
    <w:rsid w:val="003E21C6"/>
    <w:rsid w:val="003E4A91"/>
    <w:rsid w:val="003F026F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32E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D7D61"/>
    <w:rsid w:val="004E1D12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2AAC"/>
    <w:rsid w:val="00543D52"/>
    <w:rsid w:val="00545EA8"/>
    <w:rsid w:val="00552E9B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AC4"/>
    <w:rsid w:val="005B1FFA"/>
    <w:rsid w:val="005B2AFE"/>
    <w:rsid w:val="005B5516"/>
    <w:rsid w:val="005B6D70"/>
    <w:rsid w:val="005C29BF"/>
    <w:rsid w:val="005C402E"/>
    <w:rsid w:val="005C49EB"/>
    <w:rsid w:val="005C5C63"/>
    <w:rsid w:val="005E7FEA"/>
    <w:rsid w:val="005F2AE7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2F2"/>
    <w:rsid w:val="0065197B"/>
    <w:rsid w:val="0065445D"/>
    <w:rsid w:val="00670EE3"/>
    <w:rsid w:val="00673690"/>
    <w:rsid w:val="00674785"/>
    <w:rsid w:val="00680EAC"/>
    <w:rsid w:val="00684C81"/>
    <w:rsid w:val="006869CD"/>
    <w:rsid w:val="00686B58"/>
    <w:rsid w:val="00697172"/>
    <w:rsid w:val="006A3BAA"/>
    <w:rsid w:val="006A43FA"/>
    <w:rsid w:val="006A53B5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3E47"/>
    <w:rsid w:val="00745A6A"/>
    <w:rsid w:val="00746BE5"/>
    <w:rsid w:val="00753A95"/>
    <w:rsid w:val="0075539A"/>
    <w:rsid w:val="00764D6E"/>
    <w:rsid w:val="00766DB4"/>
    <w:rsid w:val="00773635"/>
    <w:rsid w:val="00774FDF"/>
    <w:rsid w:val="00775B6F"/>
    <w:rsid w:val="00781B41"/>
    <w:rsid w:val="007922D6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7F6B55"/>
    <w:rsid w:val="008002CF"/>
    <w:rsid w:val="00800A34"/>
    <w:rsid w:val="00801F20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3469"/>
    <w:rsid w:val="0087489F"/>
    <w:rsid w:val="008768A9"/>
    <w:rsid w:val="008805B6"/>
    <w:rsid w:val="00883EE7"/>
    <w:rsid w:val="008913CA"/>
    <w:rsid w:val="008914ED"/>
    <w:rsid w:val="0089678A"/>
    <w:rsid w:val="008A0211"/>
    <w:rsid w:val="008A59BB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D63B2"/>
    <w:rsid w:val="008E0089"/>
    <w:rsid w:val="008E3351"/>
    <w:rsid w:val="008E667A"/>
    <w:rsid w:val="008E7D0F"/>
    <w:rsid w:val="008F0435"/>
    <w:rsid w:val="008F106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3C1B"/>
    <w:rsid w:val="00927551"/>
    <w:rsid w:val="0093277B"/>
    <w:rsid w:val="009332C8"/>
    <w:rsid w:val="0093786E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3F67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968DF"/>
    <w:rsid w:val="009A0830"/>
    <w:rsid w:val="009A337E"/>
    <w:rsid w:val="009A3E40"/>
    <w:rsid w:val="009A7A90"/>
    <w:rsid w:val="009C3F39"/>
    <w:rsid w:val="009C6BD2"/>
    <w:rsid w:val="009C74AF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46436"/>
    <w:rsid w:val="00A52527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30D2"/>
    <w:rsid w:val="00AB482D"/>
    <w:rsid w:val="00AC0CE3"/>
    <w:rsid w:val="00AC2C4A"/>
    <w:rsid w:val="00AC4C0D"/>
    <w:rsid w:val="00AD7014"/>
    <w:rsid w:val="00AE593E"/>
    <w:rsid w:val="00AF023C"/>
    <w:rsid w:val="00AF68AB"/>
    <w:rsid w:val="00AF7AC8"/>
    <w:rsid w:val="00AF7FE4"/>
    <w:rsid w:val="00B05083"/>
    <w:rsid w:val="00B11763"/>
    <w:rsid w:val="00B16D97"/>
    <w:rsid w:val="00B17B14"/>
    <w:rsid w:val="00B2222C"/>
    <w:rsid w:val="00B26F40"/>
    <w:rsid w:val="00B32229"/>
    <w:rsid w:val="00B36D94"/>
    <w:rsid w:val="00B409C7"/>
    <w:rsid w:val="00B40A45"/>
    <w:rsid w:val="00B44C5B"/>
    <w:rsid w:val="00B45AAF"/>
    <w:rsid w:val="00B502B4"/>
    <w:rsid w:val="00B5269C"/>
    <w:rsid w:val="00B52E54"/>
    <w:rsid w:val="00B52F50"/>
    <w:rsid w:val="00B5730E"/>
    <w:rsid w:val="00B5773A"/>
    <w:rsid w:val="00B62251"/>
    <w:rsid w:val="00B63FCF"/>
    <w:rsid w:val="00B642B0"/>
    <w:rsid w:val="00B778ED"/>
    <w:rsid w:val="00B84217"/>
    <w:rsid w:val="00B903E9"/>
    <w:rsid w:val="00B90706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0729"/>
    <w:rsid w:val="00BE4504"/>
    <w:rsid w:val="00BE6223"/>
    <w:rsid w:val="00BE7E14"/>
    <w:rsid w:val="00BF3BED"/>
    <w:rsid w:val="00BF7B75"/>
    <w:rsid w:val="00BF7D4C"/>
    <w:rsid w:val="00C06383"/>
    <w:rsid w:val="00C11745"/>
    <w:rsid w:val="00C15032"/>
    <w:rsid w:val="00C206E7"/>
    <w:rsid w:val="00C2182B"/>
    <w:rsid w:val="00C23019"/>
    <w:rsid w:val="00C23E7D"/>
    <w:rsid w:val="00C32323"/>
    <w:rsid w:val="00C34A13"/>
    <w:rsid w:val="00C35353"/>
    <w:rsid w:val="00C61BA7"/>
    <w:rsid w:val="00C659F5"/>
    <w:rsid w:val="00C70832"/>
    <w:rsid w:val="00C73946"/>
    <w:rsid w:val="00C744FF"/>
    <w:rsid w:val="00C755EA"/>
    <w:rsid w:val="00C801A4"/>
    <w:rsid w:val="00C81661"/>
    <w:rsid w:val="00C91723"/>
    <w:rsid w:val="00C949B5"/>
    <w:rsid w:val="00C96880"/>
    <w:rsid w:val="00CD75A1"/>
    <w:rsid w:val="00CD7994"/>
    <w:rsid w:val="00CD79D4"/>
    <w:rsid w:val="00CE73E5"/>
    <w:rsid w:val="00CF373D"/>
    <w:rsid w:val="00CF693A"/>
    <w:rsid w:val="00D0711A"/>
    <w:rsid w:val="00D124AE"/>
    <w:rsid w:val="00D173CC"/>
    <w:rsid w:val="00D25E14"/>
    <w:rsid w:val="00D27720"/>
    <w:rsid w:val="00D27F06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72117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D4E1D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24A8"/>
    <w:rsid w:val="00E37390"/>
    <w:rsid w:val="00E40C13"/>
    <w:rsid w:val="00E4189A"/>
    <w:rsid w:val="00E4589E"/>
    <w:rsid w:val="00E53414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2383"/>
    <w:rsid w:val="00F16701"/>
    <w:rsid w:val="00F16B0C"/>
    <w:rsid w:val="00F21DFB"/>
    <w:rsid w:val="00F230ED"/>
    <w:rsid w:val="00F25252"/>
    <w:rsid w:val="00F34A7C"/>
    <w:rsid w:val="00F3731E"/>
    <w:rsid w:val="00F415C9"/>
    <w:rsid w:val="00F515C4"/>
    <w:rsid w:val="00F5198A"/>
    <w:rsid w:val="00F55EF8"/>
    <w:rsid w:val="00F71D80"/>
    <w:rsid w:val="00F81E8F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465"/>
    <w:rsid w:val="00FF1664"/>
    <w:rsid w:val="00FF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link w:val="a9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21">
    <w:name w:val="Основной текст (2)_"/>
    <w:link w:val="210"/>
    <w:uiPriority w:val="99"/>
    <w:rsid w:val="00963F67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63F67"/>
    <w:pPr>
      <w:widowControl w:val="0"/>
      <w:shd w:val="clear" w:color="auto" w:fill="FFFFFF"/>
      <w:spacing w:before="120"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212pt">
    <w:name w:val="Основной текст (2) + 12 pt"/>
    <w:uiPriority w:val="99"/>
    <w:rsid w:val="00963F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table" w:styleId="af7">
    <w:name w:val="Table Grid"/>
    <w:basedOn w:val="a1"/>
    <w:uiPriority w:val="59"/>
    <w:rsid w:val="00963F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3130CD"/>
  </w:style>
  <w:style w:type="character" w:customStyle="1" w:styleId="a9">
    <w:name w:val="Без интервала Знак"/>
    <w:basedOn w:val="a0"/>
    <w:link w:val="a8"/>
    <w:uiPriority w:val="1"/>
    <w:locked/>
    <w:rsid w:val="001157AA"/>
    <w:rPr>
      <w:sz w:val="22"/>
      <w:szCs w:val="22"/>
      <w:lang w:eastAsia="en-US"/>
    </w:rPr>
  </w:style>
  <w:style w:type="character" w:customStyle="1" w:styleId="2Exact">
    <w:name w:val="Подпись к таблице (2) Exact"/>
    <w:link w:val="22"/>
    <w:uiPriority w:val="99"/>
    <w:rsid w:val="00552E9B"/>
    <w:rPr>
      <w:rFonts w:ascii="Times New Roman" w:hAnsi="Times New Roman"/>
      <w:b/>
      <w:bCs/>
      <w:shd w:val="clear" w:color="auto" w:fill="FFFFFF"/>
    </w:rPr>
  </w:style>
  <w:style w:type="character" w:customStyle="1" w:styleId="2Exact1">
    <w:name w:val="Подпись к таблице (2) Exact1"/>
    <w:uiPriority w:val="99"/>
    <w:rsid w:val="00552E9B"/>
  </w:style>
  <w:style w:type="character" w:customStyle="1" w:styleId="Exact">
    <w:name w:val="Подпись к таблице Exact"/>
    <w:link w:val="af8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Exact1">
    <w:name w:val="Подпись к таблице Exact1"/>
    <w:uiPriority w:val="99"/>
    <w:rsid w:val="00552E9B"/>
  </w:style>
  <w:style w:type="paragraph" w:customStyle="1" w:styleId="22">
    <w:name w:val="Подпись к таблице (2)"/>
    <w:basedOn w:val="a"/>
    <w:link w:val="2Exact"/>
    <w:uiPriority w:val="99"/>
    <w:rsid w:val="00552E9B"/>
    <w:pPr>
      <w:widowControl w:val="0"/>
      <w:shd w:val="clear" w:color="auto" w:fill="FFFFFF"/>
      <w:spacing w:after="120" w:line="240" w:lineRule="atLeast"/>
      <w:ind w:firstLine="760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af8">
    <w:name w:val="Подпись к таблице"/>
    <w:basedOn w:val="a"/>
    <w:link w:val="Exact"/>
    <w:uiPriority w:val="99"/>
    <w:rsid w:val="00552E9B"/>
    <w:pPr>
      <w:widowControl w:val="0"/>
      <w:shd w:val="clear" w:color="auto" w:fill="FFFFFF"/>
      <w:spacing w:before="120" w:after="0" w:line="306" w:lineRule="exact"/>
      <w:ind w:firstLine="760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(2)"/>
    <w:uiPriority w:val="99"/>
    <w:rsid w:val="00552E9B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3Exact">
    <w:name w:val="Подпись к таблице (3) Exact"/>
    <w:link w:val="33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3Exact1">
    <w:name w:val="Подпись к таблице (3) Exact1"/>
    <w:uiPriority w:val="99"/>
    <w:rsid w:val="00552E9B"/>
  </w:style>
  <w:style w:type="paragraph" w:customStyle="1" w:styleId="33">
    <w:name w:val="Подпись к таблице (3)"/>
    <w:basedOn w:val="a"/>
    <w:link w:val="3Exact"/>
    <w:uiPriority w:val="99"/>
    <w:rsid w:val="00552E9B"/>
    <w:pPr>
      <w:widowControl w:val="0"/>
      <w:shd w:val="clear" w:color="auto" w:fill="FFFFFF"/>
      <w:spacing w:after="0" w:line="432" w:lineRule="exact"/>
    </w:pPr>
    <w:rPr>
      <w:rFonts w:ascii="Times New Roman" w:hAnsi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8F0435"/>
    <w:pPr>
      <w:spacing w:after="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strong">
    <w:name w:val="likestrong"/>
    <w:basedOn w:val="a0"/>
    <w:rsid w:val="002A4FF0"/>
    <w:rPr>
      <w:b/>
      <w:bCs/>
    </w:rPr>
  </w:style>
  <w:style w:type="character" w:customStyle="1" w:styleId="d-inlineblock">
    <w:name w:val="d-inlineblock"/>
    <w:basedOn w:val="a0"/>
    <w:rsid w:val="006A53B5"/>
  </w:style>
  <w:style w:type="character" w:customStyle="1" w:styleId="product-fields-title">
    <w:name w:val="product-fields-title"/>
    <w:basedOn w:val="a0"/>
    <w:rsid w:val="00AD7014"/>
  </w:style>
  <w:style w:type="character" w:customStyle="1" w:styleId="hidden1">
    <w:name w:val="hidden1"/>
    <w:basedOn w:val="a0"/>
    <w:rsid w:val="00AD7014"/>
    <w:rPr>
      <w:vanish/>
      <w:webHidden w:val="0"/>
      <w:specVanish w:val="0"/>
    </w:rPr>
  </w:style>
  <w:style w:type="character" w:customStyle="1" w:styleId="product-field-display">
    <w:name w:val="product-field-display"/>
    <w:basedOn w:val="a0"/>
    <w:rsid w:val="00AD7014"/>
  </w:style>
  <w:style w:type="character" w:customStyle="1" w:styleId="caption3">
    <w:name w:val="caption3"/>
    <w:basedOn w:val="a0"/>
    <w:rsid w:val="00F81E8F"/>
  </w:style>
  <w:style w:type="character" w:customStyle="1" w:styleId="price7">
    <w:name w:val="price7"/>
    <w:basedOn w:val="a0"/>
    <w:rsid w:val="00F81E8F"/>
    <w:rPr>
      <w:color w:val="000000"/>
      <w:shd w:val="clear" w:color="auto" w:fill="FCFCFC"/>
    </w:rPr>
  </w:style>
  <w:style w:type="paragraph" w:customStyle="1" w:styleId="itemparam">
    <w:name w:val="item_param"/>
    <w:basedOn w:val="a"/>
    <w:rsid w:val="003B79E7"/>
    <w:pPr>
      <w:spacing w:after="12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paramname1">
    <w:name w:val="item_param_name1"/>
    <w:basedOn w:val="a0"/>
    <w:rsid w:val="003B79E7"/>
    <w:rPr>
      <w:rFonts w:ascii="Helvetica" w:hAnsi="Helvetica" w:cs="Helvetica" w:hint="default"/>
      <w:b/>
      <w:bCs/>
      <w:sz w:val="28"/>
      <w:szCs w:val="28"/>
    </w:rPr>
  </w:style>
  <w:style w:type="character" w:customStyle="1" w:styleId="itemparamvalue1">
    <w:name w:val="item_param_value1"/>
    <w:basedOn w:val="a0"/>
    <w:rsid w:val="003B79E7"/>
    <w:rPr>
      <w:rFonts w:ascii="Helvetica" w:hAnsi="Helvetica" w:cs="Helvetica" w:hint="default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673">
              <w:marLeft w:val="0"/>
              <w:marRight w:val="0"/>
              <w:marTop w:val="413"/>
              <w:marBottom w:val="0"/>
              <w:divBdr>
                <w:top w:val="none" w:sz="0" w:space="0" w:color="auto"/>
                <w:left w:val="single" w:sz="4" w:space="6" w:color="EAEAEA"/>
                <w:bottom w:val="none" w:sz="0" w:space="0" w:color="auto"/>
                <w:right w:val="none" w:sz="0" w:space="0" w:color="auto"/>
              </w:divBdr>
              <w:divsChild>
                <w:div w:id="193778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5D5D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6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8587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1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29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0091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1842">
                  <w:marLeft w:val="0"/>
                  <w:marRight w:val="0"/>
                  <w:marTop w:val="0"/>
                  <w:marBottom w:val="7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8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728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1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3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38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9314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3396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37784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7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25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8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0" w:color="145D97"/>
                <w:bottom w:val="none" w:sz="0" w:space="0" w:color="auto"/>
                <w:right w:val="single" w:sz="12" w:space="0" w:color="145D97"/>
              </w:divBdr>
              <w:divsChild>
                <w:div w:id="15954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4008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09930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56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640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823547">
                                          <w:marLeft w:val="-188"/>
                                          <w:marRight w:val="-188"/>
                                          <w:marTop w:val="563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51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73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069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89518">
                      <w:marLeft w:val="-1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4585">
                          <w:marLeft w:val="-188"/>
                          <w:marRight w:val="-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6166">
              <w:marLeft w:val="0"/>
              <w:marRight w:val="0"/>
              <w:marTop w:val="413"/>
              <w:marBottom w:val="0"/>
              <w:divBdr>
                <w:top w:val="none" w:sz="0" w:space="0" w:color="auto"/>
                <w:left w:val="single" w:sz="4" w:space="6" w:color="EAEAEA"/>
                <w:bottom w:val="none" w:sz="0" w:space="0" w:color="auto"/>
                <w:right w:val="none" w:sz="0" w:space="0" w:color="auto"/>
              </w:divBdr>
              <w:divsChild>
                <w:div w:id="19465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5D5D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450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0661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5432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8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50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49761">
                  <w:marLeft w:val="314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13" w:color="00FF00"/>
                    <w:right w:val="none" w:sz="0" w:space="0" w:color="auto"/>
                  </w:divBdr>
                  <w:divsChild>
                    <w:div w:id="292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1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47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3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84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980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7946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97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4495">
                  <w:marLeft w:val="314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13" w:color="00FF00"/>
                    <w:right w:val="none" w:sz="0" w:space="0" w:color="auto"/>
                  </w:divBdr>
                  <w:divsChild>
                    <w:div w:id="4911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0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6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8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5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74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4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11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5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16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4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04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66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22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44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5712">
                          <w:marLeft w:val="-188"/>
                          <w:marRight w:val="-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563180">
                                  <w:marLeft w:val="-188"/>
                                  <w:marRight w:val="-18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60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734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930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379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3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390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569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154855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5772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82588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8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1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6967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563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0436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0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14183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7075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59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82512">
                  <w:marLeft w:val="0"/>
                  <w:marRight w:val="0"/>
                  <w:marTop w:val="0"/>
                  <w:marBottom w:val="376"/>
                  <w:divBdr>
                    <w:top w:val="single" w:sz="4" w:space="10" w:color="DADADA"/>
                    <w:left w:val="single" w:sz="4" w:space="13" w:color="DADADA"/>
                    <w:bottom w:val="single" w:sz="4" w:space="10" w:color="DADADA"/>
                    <w:right w:val="single" w:sz="4" w:space="13" w:color="DADADA"/>
                  </w:divBdr>
                  <w:divsChild>
                    <w:div w:id="15030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voronezh.ts-krovizol.ru/catalog/product/rulonnaya-krovlya-tekhnonikol-unifleks-vent-epv-1x10-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FB46AA-44AA-4443-A8B0-A06AD055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sinebabnova.nv</cp:lastModifiedBy>
  <cp:revision>6</cp:revision>
  <cp:lastPrinted>2022-02-18T10:43:00Z</cp:lastPrinted>
  <dcterms:created xsi:type="dcterms:W3CDTF">2022-01-17T07:30:00Z</dcterms:created>
  <dcterms:modified xsi:type="dcterms:W3CDTF">2022-05-23T05:54:00Z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